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85141" w14:textId="77777777" w:rsidR="00C72E07" w:rsidRPr="00A15233" w:rsidRDefault="00C72E07" w:rsidP="00A15233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3E71E8A8" w14:textId="77777777" w:rsidR="00B113FE" w:rsidRPr="00A15233" w:rsidRDefault="008B0BF8" w:rsidP="00A15233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color w:val="auto"/>
          <w:sz w:val="24"/>
        </w:rPr>
      </w:pPr>
      <w:r w:rsidRPr="00A15233">
        <w:rPr>
          <w:rFonts w:ascii="Myriad Pro" w:hAnsi="Myriad Pro" w:cs="Arial"/>
          <w:b/>
          <w:color w:val="auto"/>
          <w:sz w:val="28"/>
        </w:rPr>
        <w:t>K</w:t>
      </w:r>
      <w:r w:rsidR="00DD5B7D" w:rsidRPr="00A15233">
        <w:rPr>
          <w:rFonts w:ascii="Myriad Pro" w:hAnsi="Myriad Pro" w:cs="Arial"/>
          <w:b/>
          <w:color w:val="auto"/>
          <w:sz w:val="28"/>
        </w:rPr>
        <w:t>RYTERI</w:t>
      </w:r>
      <w:r w:rsidR="004D2811" w:rsidRPr="00A15233">
        <w:rPr>
          <w:rFonts w:ascii="Myriad Pro" w:hAnsi="Myriad Pro" w:cs="Arial"/>
          <w:b/>
          <w:color w:val="auto"/>
          <w:sz w:val="28"/>
        </w:rPr>
        <w:t>A SPECYF</w:t>
      </w:r>
      <w:r w:rsidR="00C72E07" w:rsidRPr="00A15233">
        <w:rPr>
          <w:rFonts w:ascii="Myriad Pro" w:hAnsi="Myriad Pro" w:cs="Arial"/>
          <w:b/>
          <w:color w:val="auto"/>
          <w:sz w:val="28"/>
        </w:rPr>
        <w:t xml:space="preserve">ICZNE </w:t>
      </w:r>
      <w:r w:rsidR="00DD5B7D" w:rsidRPr="00A15233">
        <w:rPr>
          <w:rFonts w:ascii="Myriad Pro" w:hAnsi="Myriad Pro" w:cs="Arial"/>
          <w:b/>
          <w:color w:val="auto"/>
          <w:sz w:val="28"/>
        </w:rPr>
        <w:t xml:space="preserve"> </w:t>
      </w:r>
      <w:r w:rsidR="00FA6F59" w:rsidRPr="00A15233">
        <w:rPr>
          <w:rFonts w:ascii="Myriad Pro" w:hAnsi="Myriad Pro" w:cs="Arial"/>
          <w:b/>
          <w:color w:val="auto"/>
          <w:sz w:val="28"/>
        </w:rPr>
        <w:br/>
      </w:r>
      <w:r w:rsidR="00FA6F59" w:rsidRPr="00A15233">
        <w:rPr>
          <w:rFonts w:ascii="Myriad Pro" w:hAnsi="Myriad Pro" w:cs="Arial"/>
          <w:color w:val="auto"/>
          <w:sz w:val="24"/>
        </w:rPr>
        <w:t>w ramach programu Fundusze Europejskie dla Pomorza Zachodniego 2021-2027</w:t>
      </w:r>
    </w:p>
    <w:p w14:paraId="32F737CB" w14:textId="77777777" w:rsidR="00B45F17" w:rsidRPr="00A15233" w:rsidRDefault="00B45F17" w:rsidP="00A15233">
      <w:pPr>
        <w:spacing w:after="0" w:line="360" w:lineRule="auto"/>
        <w:contextualSpacing/>
        <w:jc w:val="center"/>
        <w:rPr>
          <w:rFonts w:ascii="Myriad Pro" w:hAnsi="Myriad Pro"/>
          <w:b/>
          <w:i/>
          <w:sz w:val="24"/>
        </w:rPr>
      </w:pPr>
      <w:r w:rsidRPr="00A15233">
        <w:rPr>
          <w:rFonts w:ascii="Myriad Pro" w:hAnsi="Myriad Pro"/>
          <w:b/>
          <w:sz w:val="24"/>
        </w:rPr>
        <w:t>Sposób wyboru projektów: KONKURENCYJNY</w:t>
      </w:r>
    </w:p>
    <w:p w14:paraId="51243A84" w14:textId="77777777" w:rsidR="00B45F17" w:rsidRPr="00A15233" w:rsidRDefault="00B45F17" w:rsidP="00A15233">
      <w:pPr>
        <w:spacing w:after="0" w:line="360" w:lineRule="auto"/>
        <w:contextualSpacing/>
        <w:rPr>
          <w:rFonts w:ascii="Myriad Pro" w:hAnsi="Myriad Pro"/>
        </w:rPr>
      </w:pPr>
    </w:p>
    <w:p w14:paraId="75E5B6A3" w14:textId="77777777" w:rsidR="008569A3" w:rsidRPr="00A15233" w:rsidRDefault="008569A3" w:rsidP="00A15233">
      <w:pPr>
        <w:spacing w:after="0" w:line="360" w:lineRule="auto"/>
        <w:contextualSpacing/>
        <w:jc w:val="center"/>
        <w:rPr>
          <w:rFonts w:ascii="Myriad Pro" w:hAnsi="Myriad Pro"/>
        </w:rPr>
      </w:pPr>
    </w:p>
    <w:p w14:paraId="089C7F82" w14:textId="77777777" w:rsidR="00C72E07" w:rsidRPr="00A15233" w:rsidRDefault="00C72E07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i w:val="0"/>
          <w:color w:val="auto"/>
          <w:sz w:val="24"/>
          <w:szCs w:val="24"/>
        </w:rPr>
      </w:pPr>
      <w:r w:rsidRPr="00A15233">
        <w:rPr>
          <w:rFonts w:ascii="Myriad Pro" w:hAnsi="Myriad Pro"/>
          <w:b/>
          <w:i w:val="0"/>
          <w:color w:val="auto"/>
          <w:sz w:val="24"/>
          <w:szCs w:val="24"/>
        </w:rPr>
        <w:t>Kryteria wyboru projektów w ramach działania:</w:t>
      </w:r>
      <w:r w:rsidR="00803E44" w:rsidRPr="00A15233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FC20D9" w:rsidRPr="00A15233">
        <w:rPr>
          <w:rFonts w:ascii="Myriad Pro" w:hAnsi="Myriad Pro"/>
          <w:i w:val="0"/>
          <w:color w:val="auto"/>
          <w:sz w:val="24"/>
          <w:szCs w:val="24"/>
        </w:rPr>
        <w:t>6.</w:t>
      </w:r>
      <w:r w:rsidR="008D383D" w:rsidRPr="00A15233">
        <w:rPr>
          <w:rFonts w:ascii="Myriad Pro" w:hAnsi="Myriad Pro"/>
          <w:i w:val="0"/>
          <w:color w:val="auto"/>
          <w:sz w:val="24"/>
          <w:szCs w:val="24"/>
        </w:rPr>
        <w:t>12</w:t>
      </w:r>
      <w:r w:rsidR="003310BD" w:rsidRPr="00A15233">
        <w:rPr>
          <w:rFonts w:ascii="Myriad Pro" w:hAnsi="Myriad Pro"/>
          <w:i w:val="0"/>
          <w:color w:val="auto"/>
          <w:sz w:val="24"/>
          <w:szCs w:val="24"/>
        </w:rPr>
        <w:t xml:space="preserve"> </w:t>
      </w:r>
      <w:r w:rsidR="008D383D" w:rsidRPr="00A15233">
        <w:rPr>
          <w:rFonts w:ascii="Myriad Pro" w:hAnsi="Myriad Pro"/>
          <w:i w:val="0"/>
          <w:color w:val="auto"/>
          <w:sz w:val="24"/>
          <w:szCs w:val="24"/>
        </w:rPr>
        <w:t>Edukacja osób dorosłych</w:t>
      </w:r>
    </w:p>
    <w:p w14:paraId="76D44E1A" w14:textId="77777777" w:rsidR="004101F5" w:rsidRPr="00A15233" w:rsidRDefault="00205EA7" w:rsidP="00A15233">
      <w:pPr>
        <w:spacing w:after="0" w:line="360" w:lineRule="auto"/>
        <w:contextualSpacing/>
        <w:rPr>
          <w:rFonts w:ascii="Myriad Pro" w:hAnsi="Myriad Pro"/>
          <w:b/>
          <w:sz w:val="24"/>
        </w:rPr>
      </w:pPr>
      <w:r w:rsidRPr="00A15233">
        <w:rPr>
          <w:rFonts w:ascii="Myriad Pro" w:hAnsi="Myriad Pro"/>
          <w:b/>
          <w:sz w:val="24"/>
        </w:rPr>
        <w:t>Typ</w:t>
      </w:r>
      <w:r w:rsidR="00FE3260" w:rsidRPr="00A15233">
        <w:rPr>
          <w:rFonts w:ascii="Myriad Pro" w:hAnsi="Myriad Pro"/>
          <w:b/>
          <w:sz w:val="24"/>
        </w:rPr>
        <w:t>y</w:t>
      </w:r>
      <w:r w:rsidRPr="00A15233">
        <w:rPr>
          <w:rFonts w:ascii="Myriad Pro" w:hAnsi="Myriad Pro"/>
          <w:b/>
          <w:sz w:val="24"/>
        </w:rPr>
        <w:t xml:space="preserve"> projekt</w:t>
      </w:r>
      <w:r w:rsidR="009E0D41" w:rsidRPr="00A15233">
        <w:rPr>
          <w:rFonts w:ascii="Myriad Pro" w:hAnsi="Myriad Pro"/>
          <w:b/>
          <w:sz w:val="24"/>
        </w:rPr>
        <w:t>ó</w:t>
      </w:r>
      <w:r w:rsidR="00FE3260" w:rsidRPr="00A15233">
        <w:rPr>
          <w:rFonts w:ascii="Myriad Pro" w:hAnsi="Myriad Pro"/>
          <w:b/>
          <w:sz w:val="24"/>
        </w:rPr>
        <w:t>w</w:t>
      </w:r>
      <w:r w:rsidR="009E0D41" w:rsidRPr="00A15233">
        <w:rPr>
          <w:rFonts w:ascii="Myriad Pro" w:hAnsi="Myriad Pro"/>
          <w:b/>
          <w:sz w:val="24"/>
        </w:rPr>
        <w:t>:</w:t>
      </w:r>
      <w:r w:rsidR="003310BD" w:rsidRPr="00A15233">
        <w:rPr>
          <w:rFonts w:ascii="Myriad Pro" w:hAnsi="Myriad Pro"/>
          <w:b/>
          <w:sz w:val="24"/>
        </w:rPr>
        <w:t xml:space="preserve"> </w:t>
      </w:r>
    </w:p>
    <w:p w14:paraId="49C53E45" w14:textId="77777777" w:rsidR="008D383D" w:rsidRPr="00A15233" w:rsidRDefault="008D383D" w:rsidP="00A15233">
      <w:pPr>
        <w:spacing w:after="0" w:line="360" w:lineRule="auto"/>
        <w:contextualSpacing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A15233">
        <w:rPr>
          <w:rFonts w:ascii="Myriad Pro" w:eastAsia="Times New Roman" w:hAnsi="Myriad Pro" w:cs="Arial"/>
          <w:b/>
          <w:sz w:val="24"/>
          <w:szCs w:val="24"/>
          <w:lang w:eastAsia="pl-PL"/>
        </w:rPr>
        <w:t>5</w:t>
      </w:r>
      <w:r w:rsidR="003310BD" w:rsidRPr="00A15233">
        <w:rPr>
          <w:rFonts w:ascii="Myriad Pro" w:eastAsia="Times New Roman" w:hAnsi="Myriad Pro" w:cs="Arial"/>
          <w:b/>
          <w:sz w:val="24"/>
          <w:szCs w:val="24"/>
          <w:lang w:eastAsia="pl-PL"/>
        </w:rPr>
        <w:t>.</w:t>
      </w:r>
      <w:r w:rsidR="003310BD" w:rsidRPr="00A15233">
        <w:rPr>
          <w:rFonts w:ascii="Myriad Pro" w:eastAsia="Times New Roman" w:hAnsi="Myriad Pro" w:cs="Arial"/>
          <w:sz w:val="24"/>
          <w:szCs w:val="24"/>
          <w:lang w:eastAsia="pl-PL"/>
        </w:rPr>
        <w:t xml:space="preserve"> W</w:t>
      </w:r>
      <w:r w:rsidRPr="00A15233">
        <w:rPr>
          <w:rFonts w:ascii="Myriad Pro" w:eastAsia="Times New Roman" w:hAnsi="Myriad Pro" w:cs="Arial"/>
          <w:sz w:val="24"/>
          <w:szCs w:val="24"/>
          <w:lang w:eastAsia="pl-PL"/>
        </w:rPr>
        <w:t>sparcie kształcenia osób wykonujących zawody w obszarach istotnych/ strategicznych w regionie</w:t>
      </w:r>
    </w:p>
    <w:p w14:paraId="2EF2BC9A" w14:textId="77777777" w:rsidR="00C72E07" w:rsidRPr="00A15233" w:rsidRDefault="00C72E07" w:rsidP="00A15233">
      <w:pPr>
        <w:spacing w:after="0" w:line="360" w:lineRule="auto"/>
        <w:contextualSpacing/>
        <w:rPr>
          <w:rFonts w:ascii="Myriad Pro" w:hAnsi="Myriad Pro"/>
          <w:sz w:val="24"/>
        </w:rPr>
      </w:pPr>
      <w:r w:rsidRPr="00A15233">
        <w:rPr>
          <w:rFonts w:ascii="Myriad Pro" w:hAnsi="Myriad Pro"/>
          <w:sz w:val="24"/>
        </w:rPr>
        <w:t>Priorytet:</w:t>
      </w:r>
      <w:r w:rsidR="00DE20E3" w:rsidRPr="00A15233">
        <w:rPr>
          <w:rFonts w:ascii="Myriad Pro" w:hAnsi="Myriad Pro"/>
          <w:sz w:val="24"/>
        </w:rPr>
        <w:t xml:space="preserve"> </w:t>
      </w:r>
      <w:r w:rsidR="00FC20D9" w:rsidRPr="00A15233">
        <w:rPr>
          <w:rFonts w:ascii="Myriad Pro" w:hAnsi="Myriad Pro"/>
          <w:sz w:val="24"/>
        </w:rPr>
        <w:t>6 Fundusze Europejskie na rzecz aktywnego Pomorza Zachodniego</w:t>
      </w:r>
    </w:p>
    <w:p w14:paraId="313A2A20" w14:textId="77777777" w:rsidR="00205EA7" w:rsidRPr="00A15233" w:rsidRDefault="00C72E07" w:rsidP="00A15233">
      <w:pPr>
        <w:spacing w:after="0" w:line="360" w:lineRule="auto"/>
        <w:contextualSpacing/>
        <w:rPr>
          <w:rFonts w:ascii="Myriad Pro" w:hAnsi="Myriad Pro"/>
          <w:sz w:val="24"/>
        </w:rPr>
      </w:pPr>
      <w:r w:rsidRPr="00A15233">
        <w:rPr>
          <w:rFonts w:ascii="Myriad Pro" w:hAnsi="Myriad Pro"/>
          <w:sz w:val="24"/>
        </w:rPr>
        <w:t>Cel szczegółowy:</w:t>
      </w:r>
      <w:r w:rsidR="00FA6F59" w:rsidRPr="00A15233">
        <w:rPr>
          <w:rFonts w:ascii="Myriad Pro" w:hAnsi="Myriad Pro"/>
          <w:sz w:val="24"/>
        </w:rPr>
        <w:t xml:space="preserve"> </w:t>
      </w:r>
      <w:r w:rsidR="003310BD" w:rsidRPr="00A15233">
        <w:rPr>
          <w:rFonts w:ascii="Myriad Pro" w:hAnsi="Myriad Pro"/>
          <w:sz w:val="24"/>
          <w:szCs w:val="24"/>
        </w:rPr>
        <w:t>(</w:t>
      </w:r>
      <w:r w:rsidR="008D383D" w:rsidRPr="00A15233">
        <w:rPr>
          <w:rFonts w:ascii="Myriad Pro" w:hAnsi="Myriad Pro"/>
          <w:sz w:val="24"/>
          <w:szCs w:val="24"/>
        </w:rPr>
        <w:t>g</w:t>
      </w:r>
      <w:r w:rsidR="003310BD" w:rsidRPr="00A15233">
        <w:rPr>
          <w:rFonts w:ascii="Myriad Pro" w:hAnsi="Myriad Pro"/>
          <w:sz w:val="24"/>
          <w:szCs w:val="24"/>
        </w:rPr>
        <w:t xml:space="preserve">) – </w:t>
      </w:r>
      <w:r w:rsidR="008D383D" w:rsidRPr="00A15233">
        <w:rPr>
          <w:rFonts w:ascii="Myriad Pro" w:hAnsi="Myriad Pro"/>
          <w:sz w:val="24"/>
          <w:szCs w:val="24"/>
        </w:rPr>
        <w:t xml:space="preserve">Wspieranie uczenia się przez całe życie, w szczególności elastycznych możliwości podnoszenia i zmiany kwalifikacji </w:t>
      </w:r>
      <w:bookmarkStart w:id="0" w:name="_GoBack"/>
      <w:bookmarkEnd w:id="0"/>
      <w:r w:rsidR="008D383D" w:rsidRPr="00A15233">
        <w:rPr>
          <w:rFonts w:ascii="Myriad Pro" w:hAnsi="Myriad Pro"/>
          <w:sz w:val="24"/>
          <w:szCs w:val="24"/>
        </w:rPr>
        <w:t>dla wszystkich, z uwzględnieniem umiejętności w zakresie przedsiębiorczości i kompetencji cyfrowych, lepsze przewidywanie zmian i zapotrzebowania na nowe umiejętności na podstawie potrzeb rynku pracy, ułatwianie zmian ścieżki kariery zawodowej i wspieranie mobilności zawodowej</w:t>
      </w:r>
    </w:p>
    <w:p w14:paraId="470513FA" w14:textId="2C09234A" w:rsidR="008416B8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A15233">
        <w:rPr>
          <w:rFonts w:ascii="Myriad Pro" w:hAnsi="Myriad Pro"/>
          <w:sz w:val="24"/>
        </w:rPr>
        <w:fldChar w:fldCharType="begin"/>
      </w:r>
      <w:r w:rsidRPr="00A15233">
        <w:rPr>
          <w:rFonts w:ascii="Myriad Pro" w:hAnsi="Myriad Pro"/>
          <w:sz w:val="24"/>
        </w:rPr>
        <w:instrText xml:space="preserve"> TOC \h \z \c "Tabela" </w:instrText>
      </w:r>
      <w:r w:rsidRPr="00A15233">
        <w:rPr>
          <w:rFonts w:ascii="Myriad Pro" w:hAnsi="Myriad Pro"/>
          <w:sz w:val="24"/>
        </w:rPr>
        <w:fldChar w:fldCharType="separate"/>
      </w:r>
      <w:hyperlink w:anchor="_Toc207027539" w:history="1">
        <w:r w:rsidR="008416B8" w:rsidRPr="006604A1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8416B8">
          <w:rPr>
            <w:noProof/>
            <w:webHidden/>
          </w:rPr>
          <w:tab/>
        </w:r>
        <w:r w:rsidR="008416B8">
          <w:rPr>
            <w:noProof/>
            <w:webHidden/>
          </w:rPr>
          <w:fldChar w:fldCharType="begin"/>
        </w:r>
        <w:r w:rsidR="008416B8">
          <w:rPr>
            <w:noProof/>
            <w:webHidden/>
          </w:rPr>
          <w:instrText xml:space="preserve"> PAGEREF _Toc207027539 \h </w:instrText>
        </w:r>
        <w:r w:rsidR="008416B8">
          <w:rPr>
            <w:noProof/>
            <w:webHidden/>
          </w:rPr>
        </w:r>
        <w:r w:rsidR="008416B8">
          <w:rPr>
            <w:noProof/>
            <w:webHidden/>
          </w:rPr>
          <w:fldChar w:fldCharType="separate"/>
        </w:r>
        <w:r w:rsidR="008416B8">
          <w:rPr>
            <w:noProof/>
            <w:webHidden/>
          </w:rPr>
          <w:t>2</w:t>
        </w:r>
        <w:r w:rsidR="008416B8">
          <w:rPr>
            <w:noProof/>
            <w:webHidden/>
          </w:rPr>
          <w:fldChar w:fldCharType="end"/>
        </w:r>
      </w:hyperlink>
    </w:p>
    <w:p w14:paraId="28DC26F4" w14:textId="5902ABEB" w:rsidR="008416B8" w:rsidRDefault="008416B8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540" w:history="1">
        <w:r w:rsidRPr="006604A1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CF1CE9" w14:textId="3E3078FA" w:rsidR="008416B8" w:rsidRDefault="008416B8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541" w:history="1">
        <w:r w:rsidRPr="006604A1">
          <w:rPr>
            <w:rStyle w:val="Hipercze"/>
            <w:rFonts w:ascii="Myriad Pro" w:hAnsi="Myriad Pro"/>
            <w:b/>
            <w:noProof/>
          </w:rPr>
          <w:t>Tabela 3 Kryterium specyficzne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A6D86C0" w14:textId="27D59014" w:rsidR="00C72DB9" w:rsidRPr="00A15233" w:rsidRDefault="00205EA7" w:rsidP="00A15233">
      <w:pPr>
        <w:spacing w:after="0" w:line="360" w:lineRule="auto"/>
        <w:contextualSpacing/>
        <w:rPr>
          <w:rFonts w:ascii="Myriad Pro" w:hAnsi="Myriad Pro"/>
          <w:sz w:val="24"/>
        </w:rPr>
      </w:pPr>
      <w:r w:rsidRPr="00A15233">
        <w:rPr>
          <w:rFonts w:ascii="Myriad Pro" w:hAnsi="Myriad Pro"/>
          <w:sz w:val="24"/>
        </w:rPr>
        <w:fldChar w:fldCharType="end"/>
      </w:r>
    </w:p>
    <w:p w14:paraId="66D75082" w14:textId="77777777" w:rsidR="004D2811" w:rsidRPr="00A15233" w:rsidRDefault="00B37FAF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</w:rPr>
      </w:pPr>
      <w:r w:rsidRPr="00A15233">
        <w:rPr>
          <w:rFonts w:ascii="Myriad Pro" w:hAnsi="Myriad Pro"/>
          <w:b/>
          <w:i w:val="0"/>
          <w:color w:val="auto"/>
          <w:sz w:val="22"/>
        </w:rPr>
        <w:lastRenderedPageBreak/>
        <w:br/>
      </w:r>
    </w:p>
    <w:p w14:paraId="6D38867B" w14:textId="2DD995EC" w:rsidR="002A431A" w:rsidRPr="00A15233" w:rsidRDefault="002A431A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</w:rPr>
      </w:pPr>
      <w:bookmarkStart w:id="1" w:name="_Toc207027539"/>
      <w:r w:rsidRPr="00A15233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A15233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3B62DF" w:rsidRPr="00A15233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A15233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2055"/>
        <w:gridCol w:w="3312"/>
        <w:gridCol w:w="5595"/>
        <w:gridCol w:w="3208"/>
      </w:tblGrid>
      <w:tr w:rsidR="00ED5413" w:rsidRPr="00A15233" w14:paraId="578A05F2" w14:textId="77777777" w:rsidTr="00A033BC">
        <w:trPr>
          <w:tblHeader/>
        </w:trPr>
        <w:tc>
          <w:tcPr>
            <w:tcW w:w="2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8C152B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</w:rPr>
              <w:t>Kolumna pierwsza</w:t>
            </w:r>
            <w:r w:rsidRPr="00A15233">
              <w:rPr>
                <w:rFonts w:ascii="Myriad Pro" w:hAnsi="Myriad Pro" w:cs="Arial"/>
                <w:b/>
              </w:rPr>
              <w:br/>
            </w:r>
            <w:r w:rsidR="00564FEE" w:rsidRPr="00A15233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14EF76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druga</w:t>
            </w:r>
          </w:p>
          <w:p w14:paraId="5F33375D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DFDF26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trzecia</w:t>
            </w:r>
          </w:p>
          <w:p w14:paraId="09809205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 xml:space="preserve">Definicja </w:t>
            </w:r>
            <w:r w:rsidR="00B23295" w:rsidRPr="00A15233">
              <w:rPr>
                <w:rFonts w:ascii="Myriad Pro" w:hAnsi="Myriad Pro" w:cs="Arial"/>
                <w:b/>
              </w:rPr>
              <w:t xml:space="preserve">oraz zasady oceny </w:t>
            </w:r>
            <w:r w:rsidRPr="00A15233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6E7BCC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czwarta</w:t>
            </w:r>
          </w:p>
          <w:p w14:paraId="3D8FFA81" w14:textId="77777777" w:rsidR="00813326" w:rsidRPr="00A15233" w:rsidRDefault="00813326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D5413" w:rsidRPr="00A15233" w14:paraId="72E72D16" w14:textId="77777777" w:rsidTr="00A033BC">
        <w:tc>
          <w:tcPr>
            <w:tcW w:w="20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5130202" w14:textId="77777777" w:rsidR="00813326" w:rsidRPr="00A15233" w:rsidRDefault="00564FEE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  <w:r w:rsidR="003D3795" w:rsidRPr="00A15233">
              <w:rPr>
                <w:rFonts w:ascii="Myriad Pro" w:hAnsi="Myriad Pro" w:cs="Arial"/>
                <w:b/>
              </w:rPr>
              <w:t xml:space="preserve"> </w:t>
            </w:r>
            <w:r w:rsidR="00B23295" w:rsidRPr="00A15233">
              <w:rPr>
                <w:rFonts w:ascii="Myriad Pro" w:hAnsi="Myriad Pro" w:cs="Arial"/>
              </w:rPr>
              <w:t>1.</w:t>
            </w:r>
          </w:p>
        </w:tc>
        <w:tc>
          <w:tcPr>
            <w:tcW w:w="331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540F28D" w14:textId="77777777" w:rsidR="0017318E" w:rsidRPr="00A15233" w:rsidRDefault="0017318E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47A5CD4F" w14:textId="77777777" w:rsidR="00813326" w:rsidRPr="00A15233" w:rsidRDefault="000846C2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Liczba złożonych wniosków o dofinansowanie</w:t>
            </w:r>
          </w:p>
        </w:tc>
        <w:tc>
          <w:tcPr>
            <w:tcW w:w="55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EC2317B" w14:textId="77777777" w:rsidR="008D383D" w:rsidRPr="003F6D89" w:rsidRDefault="008D383D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F6D89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3AF11719" w14:textId="1DC6BB4A" w:rsidR="008D383D" w:rsidRPr="00A15233" w:rsidRDefault="000846C2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Wnioskodawca </w:t>
            </w:r>
            <w:r w:rsidR="008D383D" w:rsidRPr="00A15233">
              <w:rPr>
                <w:rFonts w:ascii="Myriad Pro" w:eastAsia="MyriadPro-Regular" w:hAnsi="Myriad Pro" w:cs="Arial"/>
              </w:rPr>
              <w:t xml:space="preserve">składa nie więcej niż 1 wniosek o dofinansowanie projektu – niezależnie czy działa jako </w:t>
            </w:r>
            <w:r w:rsidRPr="00A15233">
              <w:rPr>
                <w:rFonts w:ascii="Myriad Pro" w:eastAsia="MyriadPro-Regular" w:hAnsi="Myriad Pro" w:cs="Arial"/>
              </w:rPr>
              <w:t xml:space="preserve">Wnioskodawca </w:t>
            </w:r>
            <w:r w:rsidR="008D383D" w:rsidRPr="00A15233">
              <w:rPr>
                <w:rFonts w:ascii="Myriad Pro" w:eastAsia="MyriadPro-Regular" w:hAnsi="Myriad Pro" w:cs="Arial"/>
              </w:rPr>
              <w:t xml:space="preserve">czy jako Partner projektu. W przypadku zidentyfikowania projektów, gdzie ten sam podmiot występuje więcej niż 1 raz jako </w:t>
            </w:r>
            <w:r w:rsidRPr="00A15233">
              <w:rPr>
                <w:rFonts w:ascii="Myriad Pro" w:eastAsia="MyriadPro-Regular" w:hAnsi="Myriad Pro" w:cs="Arial"/>
              </w:rPr>
              <w:t xml:space="preserve">Wnioskodawca </w:t>
            </w:r>
            <w:r w:rsidR="00E23B03" w:rsidRPr="00A15233">
              <w:rPr>
                <w:rFonts w:ascii="Myriad Pro" w:eastAsia="MyriadPro-Regular" w:hAnsi="Myriad Pro" w:cs="Arial"/>
              </w:rPr>
              <w:t>lub</w:t>
            </w:r>
            <w:r w:rsidR="008D383D" w:rsidRPr="00A15233">
              <w:rPr>
                <w:rFonts w:ascii="Myriad Pro" w:eastAsia="MyriadPro-Regular" w:hAnsi="Myriad Pro" w:cs="Arial"/>
              </w:rPr>
              <w:t xml:space="preserve"> jako Partner - wszystkie projekty w ramach przedmiotowego naboru zakładające udział tego podmiotu zostają odrzucone. </w:t>
            </w:r>
          </w:p>
          <w:p w14:paraId="4E0FE4A3" w14:textId="77777777" w:rsidR="008D383D" w:rsidRPr="003F6D89" w:rsidRDefault="008D383D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F6D89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52C310CA" w14:textId="77777777" w:rsidR="007353DC" w:rsidRPr="00A15233" w:rsidRDefault="008D383D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Kryterium  zostanie zweryfikowane na podstawie treści wniosku o dofinansowanie projektu oraz rejestru wniosków złożonych w ramach naboru.</w:t>
            </w:r>
          </w:p>
          <w:p w14:paraId="2067EB7A" w14:textId="77777777" w:rsidR="00FC7600" w:rsidRPr="00A15233" w:rsidRDefault="00FC7600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</w:tc>
        <w:tc>
          <w:tcPr>
            <w:tcW w:w="320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C175D8" w14:textId="77777777" w:rsidR="008D383D" w:rsidRPr="003F6D89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F6D89">
              <w:rPr>
                <w:rFonts w:ascii="Myriad Pro" w:hAnsi="Myriad Pro" w:cs="Arial"/>
                <w:b/>
              </w:rPr>
              <w:t>Opis znaczenia kryterium:</w:t>
            </w:r>
          </w:p>
          <w:p w14:paraId="11D2C719" w14:textId="190E11B1" w:rsidR="008D383D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BC97C5B" w14:textId="1A4A5BF8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5E2CC593" w14:textId="77777777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1F073774" w14:textId="77777777" w:rsidR="00813326" w:rsidRPr="00A15233" w:rsidRDefault="00813326" w:rsidP="003705FD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D383D" w:rsidRPr="00A15233" w14:paraId="5CE69B49" w14:textId="77777777" w:rsidTr="00A033BC">
        <w:tc>
          <w:tcPr>
            <w:tcW w:w="2055" w:type="dxa"/>
            <w:shd w:val="clear" w:color="auto" w:fill="FFFFFF" w:themeFill="background1"/>
          </w:tcPr>
          <w:p w14:paraId="29B99DEE" w14:textId="77777777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50EC6D88" w14:textId="77777777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2.</w:t>
            </w:r>
          </w:p>
        </w:tc>
        <w:tc>
          <w:tcPr>
            <w:tcW w:w="3312" w:type="dxa"/>
            <w:shd w:val="clear" w:color="auto" w:fill="FFFFFF" w:themeFill="background1"/>
          </w:tcPr>
          <w:p w14:paraId="1932CB7B" w14:textId="77777777" w:rsidR="0017318E" w:rsidRPr="00A15233" w:rsidRDefault="0017318E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4CB4F5B0" w14:textId="77777777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Typ Wnioskodawcy</w:t>
            </w:r>
          </w:p>
        </w:tc>
        <w:tc>
          <w:tcPr>
            <w:tcW w:w="55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5425021" w14:textId="77777777" w:rsidR="008D383D" w:rsidRPr="003F6D89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F6D89">
              <w:rPr>
                <w:rFonts w:ascii="Myriad Pro" w:hAnsi="Myriad Pro" w:cs="Arial"/>
                <w:b/>
              </w:rPr>
              <w:t>Definicja kryterium:</w:t>
            </w:r>
          </w:p>
          <w:p w14:paraId="6C08F11B" w14:textId="6CF0B67E" w:rsidR="008D383D" w:rsidRPr="004A585D" w:rsidRDefault="008D383D" w:rsidP="004A585D">
            <w:pPr>
              <w:spacing w:line="360" w:lineRule="auto"/>
              <w:rPr>
                <w:rFonts w:ascii="Myriad Pro" w:hAnsi="Myriad Pro" w:cs="Arial"/>
              </w:rPr>
            </w:pPr>
            <w:r w:rsidRPr="004A585D">
              <w:rPr>
                <w:rFonts w:ascii="Myriad Pro" w:hAnsi="Myriad Pro" w:cs="Arial"/>
              </w:rPr>
              <w:t xml:space="preserve">Wnioskodawcą </w:t>
            </w:r>
            <w:r w:rsidR="0017318E" w:rsidRPr="004A585D">
              <w:rPr>
                <w:rFonts w:ascii="Myriad Pro" w:hAnsi="Myriad Pro" w:cs="Arial"/>
              </w:rPr>
              <w:t>uprawnionym do aplikowania o środki są:</w:t>
            </w:r>
          </w:p>
          <w:p w14:paraId="531FC9FA" w14:textId="77777777" w:rsidR="00EA42B5" w:rsidRPr="006E4E97" w:rsidRDefault="00EA42B5" w:rsidP="003E6152">
            <w:pPr>
              <w:pStyle w:val="Akapitzlist"/>
              <w:numPr>
                <w:ilvl w:val="0"/>
                <w:numId w:val="41"/>
              </w:numPr>
              <w:spacing w:after="0" w:line="360" w:lineRule="auto"/>
              <w:ind w:hanging="261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 xml:space="preserve">uczelnie posiadające akredytację, o której mowa w art. 59 ustawy z dnia 15 lipca 2011 </w:t>
            </w:r>
            <w:r w:rsidRPr="006E4E97">
              <w:rPr>
                <w:rFonts w:ascii="Myriad Pro" w:hAnsi="Myriad Pro" w:cs="Arial"/>
              </w:rPr>
              <w:lastRenderedPageBreak/>
              <w:t>r. o zawodach pielęgniarki i położnej (Dz. U. z 2024 r. poz. 814 z późn. zm.),</w:t>
            </w:r>
          </w:p>
          <w:p w14:paraId="036066B7" w14:textId="77777777" w:rsidR="00EA42B5" w:rsidRPr="006E4E97" w:rsidRDefault="00EA42B5" w:rsidP="00EA42B5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instytuty badawcze, dla których ministrem nadzorującym jest minister właściwy do spraw zdrowia, minister właściwy do spraw wewnętrznych albo Minister Obrony Narodowej,</w:t>
            </w:r>
          </w:p>
          <w:p w14:paraId="2DC77EFE" w14:textId="77777777" w:rsidR="00EA42B5" w:rsidRPr="006E4E97" w:rsidRDefault="00EA42B5" w:rsidP="00EA42B5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okręgowe izby pielęgniarek i położnych,</w:t>
            </w:r>
          </w:p>
          <w:p w14:paraId="0E346D2A" w14:textId="77777777" w:rsidR="00EA42B5" w:rsidRPr="006E4E97" w:rsidRDefault="00EA42B5" w:rsidP="00EA42B5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podmioty lecznicze,</w:t>
            </w:r>
          </w:p>
          <w:p w14:paraId="1AB8A746" w14:textId="77777777" w:rsidR="00EA42B5" w:rsidRPr="006E4E97" w:rsidRDefault="00EA42B5" w:rsidP="00EA42B5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inne podmioty,</w:t>
            </w:r>
          </w:p>
          <w:p w14:paraId="747F5154" w14:textId="12BDE9A2" w:rsidR="00EA42B5" w:rsidRPr="006E4E97" w:rsidRDefault="00EA42B5" w:rsidP="00EA42B5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Centrum Medycznego Kształcenia Podyplomowego.</w:t>
            </w:r>
          </w:p>
          <w:p w14:paraId="7922021A" w14:textId="0130D0E9" w:rsidR="008D383D" w:rsidRPr="00A15233" w:rsidRDefault="00EA42B5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E4E97">
              <w:rPr>
                <w:rFonts w:ascii="Myriad Pro" w:hAnsi="Myriad Pro" w:cs="Arial"/>
              </w:rPr>
              <w:t>W przypadku prowadzenia kształcenia, o którym mowa w art. 66 ust. 1 pkt 2-4 ww. ustawy warunkiem prowadzenia kształcenia jest uzyskanie wpisu do właściwego rejestru podmiotów prowadzących kształcenie podyplomowe</w:t>
            </w:r>
            <w:r w:rsidR="00BA1634">
              <w:rPr>
                <w:rFonts w:ascii="Myriad Pro" w:hAnsi="Myriad Pro" w:cs="Arial"/>
              </w:rPr>
              <w:t xml:space="preserve"> </w:t>
            </w:r>
            <w:r w:rsidRPr="006E4E97">
              <w:rPr>
                <w:rFonts w:ascii="Myriad Pro" w:hAnsi="Myriad Pro" w:cs="Arial"/>
              </w:rPr>
              <w:t>będącego rejestrem działalności regulowanej.</w:t>
            </w:r>
            <w:r w:rsidR="004A585D" w:rsidRPr="006E4E97">
              <w:rPr>
                <w:rFonts w:ascii="Myriad Pro" w:hAnsi="Myriad Pro" w:cs="Arial"/>
              </w:rPr>
              <w:t xml:space="preserve"> </w:t>
            </w:r>
            <w:r w:rsidR="008D383D" w:rsidRPr="00A15233">
              <w:rPr>
                <w:rFonts w:ascii="Myriad Pro" w:hAnsi="Myriad Pro" w:cs="Arial"/>
              </w:rPr>
              <w:t>Zasady oceny:</w:t>
            </w:r>
          </w:p>
          <w:p w14:paraId="28B79A8E" w14:textId="620ACB75" w:rsidR="00FC7600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zostanie zweryfikowane na podstawie treści wniosku o dofinansowanie</w:t>
            </w:r>
            <w:r w:rsidR="0080472A" w:rsidRPr="00A15233">
              <w:rPr>
                <w:rFonts w:ascii="Myriad Pro" w:hAnsi="Myriad Pro" w:cs="Arial"/>
              </w:rPr>
              <w:t xml:space="preserve"> </w:t>
            </w:r>
            <w:r w:rsidRPr="00A15233">
              <w:rPr>
                <w:rFonts w:ascii="Myriad Pro" w:hAnsi="Myriad Pro" w:cs="Arial"/>
              </w:rPr>
              <w:t>oraz na podstawie weryfikacji</w:t>
            </w:r>
            <w:r w:rsidR="00035A2A" w:rsidRPr="00A15233">
              <w:rPr>
                <w:rFonts w:ascii="Myriad Pro" w:hAnsi="Myriad Pro" w:cs="Arial"/>
              </w:rPr>
              <w:t xml:space="preserve"> </w:t>
            </w:r>
            <w:r w:rsidR="00035A2A" w:rsidRPr="00A15233">
              <w:rPr>
                <w:rFonts w:ascii="Myriad Pro" w:hAnsi="Myriad Pro" w:cs="Arial"/>
              </w:rPr>
              <w:lastRenderedPageBreak/>
              <w:t>informacji zawartych w dostępnych rejestrach publicznych.</w:t>
            </w:r>
            <w:r w:rsidR="00035A2A" w:rsidRPr="00A15233" w:rsidDel="00035A2A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208" w:type="dxa"/>
            <w:shd w:val="clear" w:color="auto" w:fill="FFFFFF" w:themeFill="background1"/>
          </w:tcPr>
          <w:p w14:paraId="26B0FDD9" w14:textId="77777777" w:rsidR="00BC32B6" w:rsidRPr="003F6D89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F6D89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6F073383" w14:textId="538158FC" w:rsidR="00BC32B6" w:rsidRDefault="00BC32B6" w:rsidP="00A15233">
            <w:pPr>
              <w:spacing w:line="360" w:lineRule="auto"/>
              <w:contextualSpacing/>
              <w:rPr>
                <w:ins w:id="2" w:author="Katarzyna Hołubczat" w:date="2025-08-22T09:26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43F9324" w14:textId="6CF6B0D9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Projekt niespełniające kryterium są odrzucane.</w:t>
            </w:r>
          </w:p>
          <w:p w14:paraId="025025F3" w14:textId="1E1619EE" w:rsidR="00BC32B6" w:rsidRPr="00A15233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Ocena spełniania kryterium</w:t>
            </w:r>
            <w:r w:rsidR="0001170B">
              <w:rPr>
                <w:rFonts w:ascii="Myriad Pro" w:hAnsi="Myriad Pro" w:cs="Arial"/>
              </w:rPr>
              <w:t>:</w:t>
            </w:r>
            <w:r w:rsidRPr="00A15233">
              <w:rPr>
                <w:rFonts w:ascii="Myriad Pro" w:hAnsi="Myriad Pro" w:cs="Arial"/>
              </w:rPr>
              <w:t xml:space="preserve"> polega na przypisaniu wartości logicznych „tak”, „nie”. </w:t>
            </w:r>
          </w:p>
          <w:p w14:paraId="57CC8A68" w14:textId="4EEB54D1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D383D" w:rsidRPr="00A15233" w14:paraId="20BAF033" w14:textId="77777777" w:rsidTr="00A033BC">
        <w:tc>
          <w:tcPr>
            <w:tcW w:w="2055" w:type="dxa"/>
            <w:shd w:val="clear" w:color="auto" w:fill="FFFFFF" w:themeFill="background1"/>
          </w:tcPr>
          <w:p w14:paraId="15E038C2" w14:textId="77777777" w:rsidR="008D383D" w:rsidRPr="00A15233" w:rsidRDefault="008D383D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  <w:r w:rsidRPr="00A15233">
              <w:rPr>
                <w:rFonts w:ascii="Myriad Pro" w:hAnsi="Myriad Pro" w:cs="Arial"/>
              </w:rPr>
              <w:t>3.</w:t>
            </w:r>
          </w:p>
        </w:tc>
        <w:tc>
          <w:tcPr>
            <w:tcW w:w="3312" w:type="dxa"/>
            <w:shd w:val="clear" w:color="auto" w:fill="FFFFFF" w:themeFill="background1"/>
          </w:tcPr>
          <w:p w14:paraId="55EE19E8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2A64B24C" w14:textId="77777777" w:rsidR="008D383D" w:rsidRPr="00A15233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Siedziba </w:t>
            </w:r>
            <w:r w:rsidR="00E10AD1" w:rsidRPr="00A15233">
              <w:rPr>
                <w:rFonts w:ascii="Myriad Pro" w:hAnsi="Myriad Pro" w:cs="Arial"/>
              </w:rPr>
              <w:t>Wnioskodawcy</w:t>
            </w:r>
          </w:p>
        </w:tc>
        <w:tc>
          <w:tcPr>
            <w:tcW w:w="5595" w:type="dxa"/>
            <w:shd w:val="clear" w:color="auto" w:fill="FFFFFF" w:themeFill="background1"/>
          </w:tcPr>
          <w:p w14:paraId="7418DF5A" w14:textId="77777777" w:rsidR="00BC32B6" w:rsidRPr="00A15233" w:rsidRDefault="00BC32B6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8322D4">
              <w:rPr>
                <w:rFonts w:ascii="Myriad Pro" w:hAnsi="Myriad Pro" w:cs="Arial"/>
                <w:b/>
              </w:rPr>
              <w:t>Definicja kryterium:</w:t>
            </w:r>
            <w:r w:rsidR="001A2B2B" w:rsidRPr="00A15233">
              <w:rPr>
                <w:rFonts w:ascii="Myriad Pro" w:hAnsi="Myriad Pro" w:cs="Arial"/>
              </w:rPr>
              <w:t xml:space="preserve">                                                        </w:t>
            </w:r>
            <w:r w:rsidR="00E10AD1" w:rsidRPr="00A15233">
              <w:rPr>
                <w:rFonts w:ascii="Myriad Pro" w:hAnsi="Myriad Pro" w:cs="Arial"/>
              </w:rPr>
              <w:t xml:space="preserve">Wnioskodawca </w:t>
            </w:r>
            <w:r w:rsidRPr="00A15233">
              <w:rPr>
                <w:rFonts w:ascii="Myriad Pro" w:hAnsi="Myriad Pro" w:cs="Arial"/>
              </w:rPr>
              <w:t xml:space="preserve">od minimum 1 roku przed dniem złożenia wniosku posiada siedzibę lub oddział lub główne miejsce wykonywania działalności lub dodatkowe miejsce wykonywania działalności na terenie województwa zachodniopomorskiego. </w:t>
            </w:r>
          </w:p>
          <w:p w14:paraId="793D866A" w14:textId="77777777" w:rsidR="00BC32B6" w:rsidRPr="008322D4" w:rsidRDefault="00BC32B6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Zasady oceny:</w:t>
            </w:r>
          </w:p>
          <w:p w14:paraId="485A8120" w14:textId="77777777" w:rsidR="008D383D" w:rsidRPr="00A15233" w:rsidRDefault="00BC32B6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Kryterium  zostanie zweryfikowane na podstawie treści wniosku o dofinansowanie projektu oraz  </w:t>
            </w:r>
            <w:r w:rsidR="00E10AD1" w:rsidRPr="00A15233">
              <w:rPr>
                <w:rFonts w:ascii="Myriad Pro" w:hAnsi="Myriad Pro" w:cs="Arial"/>
              </w:rPr>
              <w:t>informacji pozyskanych z</w:t>
            </w:r>
            <w:r w:rsidRPr="00A15233">
              <w:rPr>
                <w:rFonts w:ascii="Myriad Pro" w:hAnsi="Myriad Pro" w:cs="Arial"/>
              </w:rPr>
              <w:t xml:space="preserve"> rejestrów publicznych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208" w:type="dxa"/>
            <w:shd w:val="clear" w:color="auto" w:fill="FFFFFF" w:themeFill="background1"/>
          </w:tcPr>
          <w:p w14:paraId="531882C3" w14:textId="77777777" w:rsidR="00BC32B6" w:rsidRPr="008322D4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Opis znaczenia kryterium:</w:t>
            </w:r>
          </w:p>
          <w:p w14:paraId="6E5D6062" w14:textId="3521A3A1" w:rsidR="00BC32B6" w:rsidRDefault="00BC32B6" w:rsidP="00A15233">
            <w:pPr>
              <w:spacing w:line="360" w:lineRule="auto"/>
              <w:contextualSpacing/>
              <w:rPr>
                <w:ins w:id="3" w:author="Katarzyna Hołubczat" w:date="2025-08-22T09:26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68F18D3" w14:textId="6BA740E7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0F477EE0" w14:textId="0ED86136" w:rsidR="00BC32B6" w:rsidRPr="00A15233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Ocena spełniania kryterium</w:t>
            </w:r>
            <w:r w:rsidR="0001170B">
              <w:rPr>
                <w:rFonts w:ascii="Myriad Pro" w:hAnsi="Myriad Pro" w:cs="Arial"/>
              </w:rPr>
              <w:t>:</w:t>
            </w:r>
            <w:r w:rsidRPr="00A15233">
              <w:rPr>
                <w:rFonts w:ascii="Myriad Pro" w:hAnsi="Myriad Pro" w:cs="Arial"/>
              </w:rPr>
              <w:t xml:space="preserve"> polega na przypisaniu wartości logicznych „tak”, „nie”. </w:t>
            </w:r>
          </w:p>
          <w:p w14:paraId="44DB00CF" w14:textId="2527319E" w:rsidR="008D383D" w:rsidRPr="00A15233" w:rsidRDefault="00BC32B6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</w:tc>
      </w:tr>
      <w:tr w:rsidR="000A1813" w:rsidRPr="00A15233" w14:paraId="66638333" w14:textId="77777777" w:rsidTr="00A033BC">
        <w:tc>
          <w:tcPr>
            <w:tcW w:w="2055" w:type="dxa"/>
            <w:shd w:val="clear" w:color="auto" w:fill="FFFFFF" w:themeFill="background1"/>
          </w:tcPr>
          <w:p w14:paraId="3E9D96B0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 xml:space="preserve">Numer kryterium  </w:t>
            </w:r>
            <w:r w:rsidRPr="00A15233">
              <w:rPr>
                <w:rFonts w:ascii="Myriad Pro" w:hAnsi="Myriad Pro" w:cs="Arial"/>
              </w:rPr>
              <w:t>4.</w:t>
            </w:r>
          </w:p>
        </w:tc>
        <w:tc>
          <w:tcPr>
            <w:tcW w:w="3312" w:type="dxa"/>
            <w:shd w:val="clear" w:color="auto" w:fill="FFFFFF" w:themeFill="background1"/>
          </w:tcPr>
          <w:p w14:paraId="3EAAC6B0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3895253B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Zgodność z grupą docelową</w:t>
            </w:r>
          </w:p>
        </w:tc>
        <w:tc>
          <w:tcPr>
            <w:tcW w:w="5595" w:type="dxa"/>
            <w:shd w:val="clear" w:color="auto" w:fill="FFFFFF" w:themeFill="background1"/>
          </w:tcPr>
          <w:p w14:paraId="4CC2135D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Definicja kryterium:</w:t>
            </w:r>
          </w:p>
          <w:p w14:paraId="4C6DA2D6" w14:textId="6C0BCFC2" w:rsidR="00B716FF" w:rsidRPr="00A15233" w:rsidRDefault="000A1813" w:rsidP="00A15233">
            <w:pPr>
              <w:pStyle w:val="Default"/>
              <w:numPr>
                <w:ilvl w:val="0"/>
                <w:numId w:val="36"/>
              </w:numPr>
              <w:spacing w:line="360" w:lineRule="auto"/>
              <w:contextualSpacing/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</w:pP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Grupę docelową projektu stanowią pielęgniarki lub położne posiadające prawo wykonywania zawodu zamieszkujące na terenie województwa zachodniopomorskiego (w rozumieniu przepisów </w:t>
            </w:r>
            <w:r w:rsidR="00605112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K</w:t>
            </w: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odeksu Cywilnego).</w:t>
            </w:r>
            <w:r w:rsidR="00B716FF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3B55096B" w14:textId="50110D39" w:rsidR="00A1325F" w:rsidRPr="00A15233" w:rsidRDefault="00B716FF" w:rsidP="00A15233">
            <w:pPr>
              <w:pStyle w:val="Default"/>
              <w:numPr>
                <w:ilvl w:val="0"/>
                <w:numId w:val="36"/>
              </w:numPr>
              <w:spacing w:line="360" w:lineRule="auto"/>
              <w:contextualSpacing/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</w:pP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lastRenderedPageBreak/>
              <w:t xml:space="preserve">Osoby </w:t>
            </w:r>
            <w:r w:rsidR="0091671D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objęte</w:t>
            </w: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 wsparci</w:t>
            </w:r>
            <w:r w:rsidR="0091671D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em </w:t>
            </w: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szkoleniow</w:t>
            </w:r>
            <w:r w:rsidR="0091671D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ym </w:t>
            </w: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w projekcie  nie mogą otrzymywać jednocześnie analogicznego wsparcia z innych programów finansowanych ze środków polityki spójności</w:t>
            </w:r>
            <w:r w:rsidR="0035046B"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>.</w:t>
            </w:r>
            <w:r w:rsidRPr="00A15233">
              <w:rPr>
                <w:rFonts w:ascii="Myriad Pro" w:hAnsi="Myriad Pro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14:paraId="4857156D" w14:textId="3935316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Zasady oceny:</w:t>
            </w:r>
          </w:p>
          <w:p w14:paraId="00C3B6EC" w14:textId="77777777" w:rsidR="000A181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 zostanie zweryfikowane na podstawie treści wniosku o dofinansowanie.</w:t>
            </w:r>
          </w:p>
          <w:p w14:paraId="4FDDE258" w14:textId="36C3AF7E" w:rsidR="00F76E7A" w:rsidRPr="00A15233" w:rsidRDefault="00F76E7A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208" w:type="dxa"/>
            <w:shd w:val="clear" w:color="auto" w:fill="FFFFFF" w:themeFill="background1"/>
          </w:tcPr>
          <w:p w14:paraId="0E412B74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752CC0AD" w14:textId="0A71DB34" w:rsidR="000A1813" w:rsidRDefault="000A1813" w:rsidP="00A15233">
            <w:pPr>
              <w:spacing w:line="360" w:lineRule="auto"/>
              <w:contextualSpacing/>
              <w:rPr>
                <w:ins w:id="4" w:author="Katarzyna Hołubczat" w:date="2025-08-22T09:27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CF301FA" w14:textId="5647BEB2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50E8AE40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„tak”, „nie”. </w:t>
            </w:r>
          </w:p>
          <w:p w14:paraId="09719B67" w14:textId="196B8756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0A1813" w:rsidRPr="00A15233" w14:paraId="69E02AEE" w14:textId="77777777" w:rsidTr="00A033BC">
        <w:tc>
          <w:tcPr>
            <w:tcW w:w="2055" w:type="dxa"/>
            <w:shd w:val="clear" w:color="auto" w:fill="FFFFFF" w:themeFill="background1"/>
          </w:tcPr>
          <w:p w14:paraId="12AD31FE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963976C" w14:textId="77777777" w:rsidR="000A1813" w:rsidRPr="00437F36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37F36">
              <w:rPr>
                <w:rFonts w:ascii="Myriad Pro" w:hAnsi="Myriad Pro" w:cs="Arial"/>
              </w:rPr>
              <w:t>5.</w:t>
            </w:r>
          </w:p>
        </w:tc>
        <w:tc>
          <w:tcPr>
            <w:tcW w:w="3312" w:type="dxa"/>
            <w:shd w:val="clear" w:color="auto" w:fill="FFFFFF" w:themeFill="background1"/>
          </w:tcPr>
          <w:p w14:paraId="1CB4BBEA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5C99C3E4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Diagnoza potrzeb</w:t>
            </w:r>
          </w:p>
        </w:tc>
        <w:tc>
          <w:tcPr>
            <w:tcW w:w="5595" w:type="dxa"/>
            <w:shd w:val="clear" w:color="auto" w:fill="FFFFFF" w:themeFill="background1"/>
          </w:tcPr>
          <w:p w14:paraId="11FCF166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Definicja kryterium:</w:t>
            </w:r>
          </w:p>
          <w:p w14:paraId="2FC59B4A" w14:textId="0C3046E6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Realizacja wsparcia na rzecz grupy docelowej poprzedzona będzie  kompleksową oceną potrzeb pielęgniarek lub położnych </w:t>
            </w:r>
            <w:r w:rsidR="005C287F" w:rsidRPr="00A15233">
              <w:rPr>
                <w:rFonts w:ascii="Myriad Pro" w:hAnsi="Myriad Pro" w:cs="Arial"/>
              </w:rPr>
              <w:t>na terenie województwa zachodniopomorskiego</w:t>
            </w:r>
            <w:r w:rsidR="00FC7600" w:rsidRPr="00A15233">
              <w:rPr>
                <w:rFonts w:ascii="Myriad Pro" w:hAnsi="Myriad Pro" w:cs="Arial"/>
              </w:rPr>
              <w:t>.</w:t>
            </w:r>
          </w:p>
          <w:p w14:paraId="0A1EF8BF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Zasady oceny:</w:t>
            </w:r>
          </w:p>
          <w:p w14:paraId="61396B4F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zostanie zweryfikowane na podstawie treści wniosku o dofinansowanie projektu. Kryterium  zostanie uznane za spełnione jeśli Wnioskodawca w treści wniosku o dofinansowanie wskaże, że przeprowadził kompleksową  oceną potrzeb osób, które będą się kształcić w ramach projektu.</w:t>
            </w:r>
          </w:p>
        </w:tc>
        <w:tc>
          <w:tcPr>
            <w:tcW w:w="3208" w:type="dxa"/>
            <w:shd w:val="clear" w:color="auto" w:fill="FFFFFF" w:themeFill="background1"/>
          </w:tcPr>
          <w:p w14:paraId="72D6B12E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t>Opis znaczenia kryterium:</w:t>
            </w:r>
          </w:p>
          <w:p w14:paraId="315818BD" w14:textId="4D33AB75" w:rsidR="000A1813" w:rsidRDefault="000A1813" w:rsidP="00A15233">
            <w:pPr>
              <w:spacing w:line="360" w:lineRule="auto"/>
              <w:contextualSpacing/>
              <w:rPr>
                <w:ins w:id="5" w:author="Katarzyna Hołubczat" w:date="2025-08-22T09:27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24590B4" w14:textId="033CB573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1BB9DB36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441B6435" w14:textId="4B09BCB1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0A1813" w:rsidRPr="00A15233" w14:paraId="69D90E4D" w14:textId="77777777" w:rsidTr="00A033BC">
        <w:tc>
          <w:tcPr>
            <w:tcW w:w="2055" w:type="dxa"/>
            <w:shd w:val="clear" w:color="auto" w:fill="FFFFFF" w:themeFill="background1"/>
          </w:tcPr>
          <w:p w14:paraId="57DBD8F5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281F097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6.</w:t>
            </w:r>
          </w:p>
        </w:tc>
        <w:tc>
          <w:tcPr>
            <w:tcW w:w="3312" w:type="dxa"/>
            <w:shd w:val="clear" w:color="auto" w:fill="FFFFFF" w:themeFill="background1"/>
          </w:tcPr>
          <w:p w14:paraId="49BA171B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03154599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 xml:space="preserve">Spójność z </w:t>
            </w:r>
          </w:p>
          <w:p w14:paraId="621BA970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Wojewódzkim Planem </w:t>
            </w:r>
          </w:p>
          <w:p w14:paraId="5A4029FF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Transformacji dla województwa </w:t>
            </w:r>
          </w:p>
          <w:p w14:paraId="6A97F33A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</w:rPr>
              <w:t xml:space="preserve">zachodniopomorskiego </w:t>
            </w:r>
          </w:p>
        </w:tc>
        <w:tc>
          <w:tcPr>
            <w:tcW w:w="5595" w:type="dxa"/>
            <w:shd w:val="clear" w:color="auto" w:fill="FFFFFF" w:themeFill="background1"/>
          </w:tcPr>
          <w:p w14:paraId="625ADEDF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lastRenderedPageBreak/>
              <w:t>Definicja kryterium:</w:t>
            </w:r>
          </w:p>
          <w:p w14:paraId="13A71AE7" w14:textId="35571954" w:rsidR="00D42D9E" w:rsidRPr="00B47C43" w:rsidRDefault="000A1813" w:rsidP="00285B62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Projekt jest spójny z  Wojewódzkim Planem Transformacji dla województwa zachodniopomorskiego</w:t>
            </w:r>
            <w:r w:rsidR="00A25AF0">
              <w:rPr>
                <w:rFonts w:ascii="Myriad Pro" w:hAnsi="Myriad Pro" w:cs="Arial"/>
              </w:rPr>
              <w:t xml:space="preserve"> (aktualizacja z 2024 r.)</w:t>
            </w:r>
            <w:r w:rsidRPr="00A15233">
              <w:rPr>
                <w:rFonts w:ascii="Myriad Pro" w:hAnsi="Myriad Pro" w:cs="Arial"/>
              </w:rPr>
              <w:t>.</w:t>
            </w:r>
            <w:r w:rsidR="00D42D9E" w:rsidRPr="00A15233">
              <w:rPr>
                <w:rFonts w:ascii="Myriad Pro" w:hAnsi="Myriad Pro" w:cs="Arial"/>
              </w:rPr>
              <w:t xml:space="preserve"> </w:t>
            </w:r>
            <w:r w:rsidR="002A5482" w:rsidRPr="00A15233">
              <w:rPr>
                <w:rFonts w:ascii="Myriad Pro" w:hAnsi="Myriad Pro" w:cs="Arial"/>
              </w:rPr>
              <w:t>Wnioskodawca we wniosku o dofinansowanie przedstawi informacje</w:t>
            </w:r>
            <w:r w:rsidR="00B421B2">
              <w:rPr>
                <w:rFonts w:ascii="Myriad Pro" w:hAnsi="Myriad Pro" w:cs="Arial"/>
              </w:rPr>
              <w:t>,</w:t>
            </w:r>
            <w:r w:rsidR="002A5482" w:rsidRPr="00A15233">
              <w:rPr>
                <w:rFonts w:ascii="Myriad Pro" w:hAnsi="Myriad Pro" w:cs="Arial"/>
              </w:rPr>
              <w:t xml:space="preserve"> </w:t>
            </w:r>
            <w:r w:rsidR="0050055C">
              <w:rPr>
                <w:rFonts w:ascii="Myriad Pro" w:hAnsi="Myriad Pro" w:cs="Arial"/>
              </w:rPr>
              <w:t>,</w:t>
            </w:r>
            <w:r w:rsidR="002A5482" w:rsidRPr="00A15233">
              <w:rPr>
                <w:rFonts w:ascii="Myriad Pro" w:hAnsi="Myriad Pro" w:cs="Arial"/>
              </w:rPr>
              <w:t xml:space="preserve"> że </w:t>
            </w:r>
            <w:r w:rsidR="0050055C">
              <w:rPr>
                <w:rFonts w:ascii="Myriad Pro" w:hAnsi="Myriad Pro" w:cs="Arial"/>
              </w:rPr>
              <w:t xml:space="preserve">realizacja </w:t>
            </w:r>
            <w:r w:rsidR="002A5482" w:rsidRPr="00A15233">
              <w:rPr>
                <w:rFonts w:ascii="Myriad Pro" w:hAnsi="Myriad Pro" w:cs="Arial"/>
              </w:rPr>
              <w:t>projekt</w:t>
            </w:r>
            <w:r w:rsidR="0050055C">
              <w:rPr>
                <w:rFonts w:ascii="Myriad Pro" w:hAnsi="Myriad Pro" w:cs="Arial"/>
              </w:rPr>
              <w:t>u jest zgodna z rekomendacją</w:t>
            </w:r>
            <w:r w:rsidR="002A5482" w:rsidRPr="00A15233">
              <w:rPr>
                <w:rFonts w:ascii="Myriad Pro" w:hAnsi="Myriad Pro" w:cs="Arial"/>
              </w:rPr>
              <w:t xml:space="preserve"> </w:t>
            </w:r>
            <w:r w:rsidR="0050055C">
              <w:rPr>
                <w:rFonts w:ascii="Myriad Pro" w:hAnsi="Myriad Pro" w:cs="Arial"/>
              </w:rPr>
              <w:t>2.</w:t>
            </w:r>
            <w:r w:rsidR="00A25AF0">
              <w:rPr>
                <w:rFonts w:ascii="Myriad Pro" w:hAnsi="Myriad Pro" w:cs="Arial"/>
              </w:rPr>
              <w:t>10.1.</w:t>
            </w:r>
            <w:r w:rsidR="00073860">
              <w:rPr>
                <w:rFonts w:ascii="Myriad Pro" w:hAnsi="Myriad Pro" w:cs="Arial"/>
              </w:rPr>
              <w:t xml:space="preserve">3 </w:t>
            </w:r>
            <w:r w:rsidR="00A25AF0" w:rsidRPr="00A25AF0">
              <w:rPr>
                <w:rFonts w:ascii="Myriad Pro" w:hAnsi="Myriad Pro" w:cs="Arial"/>
              </w:rPr>
              <w:t>Zwiększenie dostępności do personelu medycznego dla</w:t>
            </w:r>
            <w:r w:rsidR="00073860">
              <w:rPr>
                <w:rFonts w:ascii="Myriad Pro" w:hAnsi="Myriad Pro" w:cs="Arial"/>
              </w:rPr>
              <w:t xml:space="preserve"> </w:t>
            </w:r>
            <w:r w:rsidR="00A25AF0" w:rsidRPr="00A25AF0">
              <w:rPr>
                <w:rFonts w:ascii="Myriad Pro" w:hAnsi="Myriad Pro" w:cs="Arial"/>
              </w:rPr>
              <w:t>wszystkich mieszkańców województwa</w:t>
            </w:r>
            <w:r w:rsidR="00073860">
              <w:rPr>
                <w:rFonts w:ascii="Myriad Pro" w:hAnsi="Myriad Pro" w:cs="Arial"/>
              </w:rPr>
              <w:t xml:space="preserve"> i działaniem: </w:t>
            </w:r>
            <w:r w:rsidR="00073860" w:rsidRPr="00073860">
              <w:rPr>
                <w:rFonts w:ascii="Myriad Pro" w:hAnsi="Myriad Pro" w:cs="Arial"/>
              </w:rPr>
              <w:t>Stworzenie większej liczby miejsc szkoleniowych (w ramach posiadanych zasobów) w dziedzinach medycyny, w których w przyszłości powstaną znaczne luki kadrowe spowodowane brakiem wymienialności pokoleniowej oraz w tych dziedzinach, w których liczba specjalistów odbiega od zarekomendowanej przez konsultantów krajowych.</w:t>
            </w:r>
            <w:r w:rsidR="00A25AF0">
              <w:rPr>
                <w:rFonts w:ascii="Myriad Pro" w:hAnsi="Myriad Pro" w:cs="Arial"/>
              </w:rPr>
              <w:t xml:space="preserve"> </w:t>
            </w:r>
          </w:p>
          <w:p w14:paraId="5F8E903A" w14:textId="77777777" w:rsidR="000A1813" w:rsidRPr="00975E00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975E00">
              <w:rPr>
                <w:rFonts w:ascii="Myriad Pro" w:hAnsi="Myriad Pro" w:cs="Arial"/>
                <w:b/>
              </w:rPr>
              <w:t>Zasady oceny:</w:t>
            </w:r>
          </w:p>
          <w:p w14:paraId="7B3FF7C1" w14:textId="77777777" w:rsidR="003B55DC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zostanie zweryfikowane na podstawie treści wniosku o dofinansowanie projektu</w:t>
            </w:r>
            <w:r w:rsidR="009B797A" w:rsidRPr="00A15233">
              <w:rPr>
                <w:rFonts w:ascii="Myriad Pro" w:hAnsi="Myriad Pro" w:cs="Arial"/>
              </w:rPr>
              <w:t xml:space="preserve">. </w:t>
            </w:r>
          </w:p>
          <w:p w14:paraId="60109C86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208" w:type="dxa"/>
            <w:shd w:val="clear" w:color="auto" w:fill="FFFFFF" w:themeFill="background1"/>
          </w:tcPr>
          <w:p w14:paraId="7851B2CB" w14:textId="77777777" w:rsidR="000A1813" w:rsidRPr="008322D4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322D4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71450816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0054150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Projekty niespełniające kryterium są odrzucane.</w:t>
            </w:r>
          </w:p>
          <w:p w14:paraId="34B769B6" w14:textId="5F1BD7D0" w:rsidR="000A1813" w:rsidRPr="00A15233" w:rsidRDefault="000A1813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hAnsi="Myriad Pro" w:cs="Arial"/>
              </w:rPr>
              <w:t>Ocena spełniania kryterium</w:t>
            </w:r>
            <w:r w:rsidR="00593E73">
              <w:rPr>
                <w:rFonts w:ascii="Myriad Pro" w:hAnsi="Myriad Pro" w:cs="Arial"/>
              </w:rPr>
              <w:t xml:space="preserve"> </w:t>
            </w:r>
            <w:r w:rsidRPr="00A15233">
              <w:rPr>
                <w:rFonts w:ascii="Myriad Pro" w:hAnsi="Myriad Pro" w:cs="Arial"/>
              </w:rPr>
              <w:t>polega na przypisaniu wartości logicznych „tak”, „nie”</w:t>
            </w:r>
            <w:r w:rsidRPr="00A15233">
              <w:rPr>
                <w:rFonts w:ascii="Myriad Pro" w:eastAsia="MyriadPro-Regular" w:hAnsi="Myriad Pro" w:cs="Arial"/>
              </w:rPr>
              <w:t>, „do negocjacji”.</w:t>
            </w:r>
          </w:p>
          <w:p w14:paraId="7B5F3F7C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Wniosek podlega poprawie w zakresie wskazania w treści wniosku, że zaplanowane działania są spójne </w:t>
            </w:r>
            <w:r w:rsidRPr="00A15233">
              <w:rPr>
                <w:rFonts w:ascii="Myriad Pro" w:hAnsi="Myriad Pro" w:cs="Arial"/>
              </w:rPr>
              <w:t xml:space="preserve">z </w:t>
            </w:r>
          </w:p>
          <w:p w14:paraId="1013748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Wojewódzkim Planem </w:t>
            </w:r>
          </w:p>
          <w:p w14:paraId="55694776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Transformacji dla województwa </w:t>
            </w:r>
          </w:p>
          <w:p w14:paraId="757D7AB3" w14:textId="65B0B8D2" w:rsidR="000A1813" w:rsidRPr="00A15233" w:rsidRDefault="000A1813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hAnsi="Myriad Pro" w:cs="Arial"/>
              </w:rPr>
              <w:t>zachodniopomorskiego.</w:t>
            </w:r>
          </w:p>
        </w:tc>
      </w:tr>
      <w:tr w:rsidR="000A1813" w:rsidRPr="00A15233" w14:paraId="7C65D781" w14:textId="77777777" w:rsidTr="00347669">
        <w:tc>
          <w:tcPr>
            <w:tcW w:w="2055" w:type="dxa"/>
            <w:shd w:val="clear" w:color="auto" w:fill="FFFFFF" w:themeFill="background1"/>
          </w:tcPr>
          <w:p w14:paraId="470681C1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FACA486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7.</w:t>
            </w:r>
          </w:p>
        </w:tc>
        <w:tc>
          <w:tcPr>
            <w:tcW w:w="3312" w:type="dxa"/>
            <w:shd w:val="clear" w:color="auto" w:fill="FFFFFF" w:themeFill="background1"/>
          </w:tcPr>
          <w:p w14:paraId="7D309998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4C815228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Zgodność z </w:t>
            </w:r>
          </w:p>
          <w:p w14:paraId="18399EC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celami określonymi w dokumencie</w:t>
            </w:r>
          </w:p>
          <w:p w14:paraId="758CEE63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„Zdrowa Przyszłość. Ramy Strategiczne Rozwoju Systemu Ochrony Zdrowia na lata 2021-2027 z perspektywą do 2030 r.”</w:t>
            </w:r>
          </w:p>
        </w:tc>
        <w:tc>
          <w:tcPr>
            <w:tcW w:w="5595" w:type="dxa"/>
            <w:shd w:val="clear" w:color="auto" w:fill="auto"/>
          </w:tcPr>
          <w:p w14:paraId="3AA251B6" w14:textId="77777777" w:rsidR="000A1813" w:rsidRPr="008D4A3F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lastRenderedPageBreak/>
              <w:t>Definicja kryterium:</w:t>
            </w:r>
          </w:p>
          <w:p w14:paraId="002595CD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Realizacja projektu jest </w:t>
            </w:r>
            <w:r w:rsidR="00284BA5" w:rsidRPr="00A15233">
              <w:rPr>
                <w:rFonts w:ascii="Myriad Pro" w:hAnsi="Myriad Pro" w:cs="Arial"/>
              </w:rPr>
              <w:t xml:space="preserve">zgodna </w:t>
            </w:r>
            <w:r w:rsidRPr="00A15233">
              <w:rPr>
                <w:rFonts w:ascii="Myriad Pro" w:hAnsi="Myriad Pro" w:cs="Arial"/>
              </w:rPr>
              <w:t xml:space="preserve">z celami określonymi w dokumencie „Zdrowa Przyszłość. Ramy Strategiczne </w:t>
            </w:r>
            <w:r w:rsidRPr="00A15233">
              <w:rPr>
                <w:rFonts w:ascii="Myriad Pro" w:hAnsi="Myriad Pro" w:cs="Arial"/>
              </w:rPr>
              <w:lastRenderedPageBreak/>
              <w:t xml:space="preserve">Rozwoju Systemu Ochrony Zdrowia na lata 2021-2027 z perspektywą do 2030 r.” </w:t>
            </w:r>
          </w:p>
          <w:p w14:paraId="74A0E955" w14:textId="77777777" w:rsidR="000A1813" w:rsidRPr="008D4A3F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t>Zasady oceny:</w:t>
            </w:r>
          </w:p>
          <w:p w14:paraId="5C246AB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Kryterium zostanie uznane za spełnione, gdy Wnioskodawca wskaże we wniosku o dofinansowanie projektu, że zaplanowane działania są zgodne celami określonymi w dokumencie „Zdrowa Przyszłość. Ramy </w:t>
            </w:r>
          </w:p>
          <w:p w14:paraId="7C1E2293" w14:textId="41AED368" w:rsidR="000A1813" w:rsidRPr="00B47C43" w:rsidRDefault="000A1813" w:rsidP="00B47C43">
            <w:pPr>
              <w:pStyle w:val="TableParagraph"/>
              <w:spacing w:line="360" w:lineRule="auto"/>
              <w:contextualSpacing/>
              <w:rPr>
                <w:sz w:val="18"/>
              </w:rPr>
            </w:pPr>
            <w:r w:rsidRPr="00A15233">
              <w:rPr>
                <w:rFonts w:ascii="Myriad Pro" w:hAnsi="Myriad Pro"/>
              </w:rPr>
              <w:t xml:space="preserve">Strategiczne Rozwoju Systemu </w:t>
            </w:r>
            <w:r w:rsidRPr="00B47C43">
              <w:rPr>
                <w:rFonts w:ascii="Myriad Pro" w:eastAsiaTheme="minorHAnsi" w:hAnsi="Myriad Pro"/>
              </w:rPr>
              <w:t>Ochrony Zdrowia na lata 2021-2027 z perspektywą do 2030 r.”</w:t>
            </w:r>
            <w:r w:rsidR="00B47C43" w:rsidRPr="00B47C43">
              <w:rPr>
                <w:rFonts w:ascii="Myriad Pro" w:eastAsiaTheme="minorHAnsi" w:hAnsi="Myriad Pro"/>
              </w:rPr>
              <w:t xml:space="preserve"> tj. 3.</w:t>
            </w:r>
            <w:r w:rsidR="00B47C43">
              <w:rPr>
                <w:rFonts w:ascii="Myriad Pro" w:eastAsiaTheme="minorHAnsi" w:hAnsi="Myriad Pro"/>
              </w:rPr>
              <w:t>1</w:t>
            </w:r>
            <w:r w:rsidR="00B47C43" w:rsidRPr="00B47C43">
              <w:rPr>
                <w:rFonts w:ascii="Myriad Pro" w:eastAsiaTheme="minorHAnsi" w:hAnsi="Myriad Pro"/>
              </w:rPr>
              <w:t xml:space="preserve"> Wsparcie rozwoju systemu ochrony zdrowia w kontekście zmieniających się potrzeb zdrowotnych; Kierunek interwencji 4: Wsparcie rozwoju kadr systemu ochrony zdrowia w kontekście dostosowania zasobów do zmieniających się potrzeb społeczeństwa; Narzędzie 4.2 Rozwój i wsparcie kształcenia pielęgniarek i położnych.</w:t>
            </w:r>
          </w:p>
          <w:p w14:paraId="2B216188" w14:textId="77777777" w:rsidR="003B55DC" w:rsidRPr="00A15233" w:rsidRDefault="003B55DC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  <w:p w14:paraId="3AA76943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208" w:type="dxa"/>
            <w:shd w:val="clear" w:color="auto" w:fill="FFFFFF" w:themeFill="background1"/>
          </w:tcPr>
          <w:p w14:paraId="437DF46D" w14:textId="77777777" w:rsidR="000A1813" w:rsidRPr="008D4A3F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216BF35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DB2244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46269155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„nie”, </w:t>
            </w:r>
            <w:r w:rsidRPr="00A15233">
              <w:rPr>
                <w:rFonts w:ascii="Myriad Pro" w:eastAsia="MyriadPro-Regular" w:hAnsi="Myriad Pro" w:cs="Arial"/>
              </w:rPr>
              <w:t>„do negocjacji”.</w:t>
            </w:r>
          </w:p>
          <w:p w14:paraId="50A2460A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Wniosek podlega poprawie w zakresie wskazania w treści wniosku, że zaplanowane działania wpisują się cele określone w </w:t>
            </w:r>
            <w:r w:rsidRPr="00A15233">
              <w:rPr>
                <w:rFonts w:ascii="Myriad Pro" w:hAnsi="Myriad Pro" w:cs="Arial"/>
              </w:rPr>
              <w:t>dokumencie  „Zdrowa Przyszłość. Ramy Strategiczne Rozwoju Systemu Ochrony Zdrowia na lata 2021-2027 z perspektywą do 2030 r.”</w:t>
            </w:r>
          </w:p>
        </w:tc>
      </w:tr>
      <w:tr w:rsidR="000A1813" w:rsidRPr="00A15233" w14:paraId="5CE8E253" w14:textId="77777777" w:rsidTr="00A033BC">
        <w:tc>
          <w:tcPr>
            <w:tcW w:w="2055" w:type="dxa"/>
            <w:shd w:val="clear" w:color="auto" w:fill="FFFFFF" w:themeFill="background1"/>
          </w:tcPr>
          <w:p w14:paraId="6A0962F3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526047C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8.</w:t>
            </w:r>
          </w:p>
        </w:tc>
        <w:tc>
          <w:tcPr>
            <w:tcW w:w="3312" w:type="dxa"/>
            <w:shd w:val="clear" w:color="auto" w:fill="FFFFFF" w:themeFill="background1"/>
          </w:tcPr>
          <w:p w14:paraId="1E86B45C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30C1E073" w14:textId="77777777" w:rsidR="00D97882" w:rsidRPr="00A15233" w:rsidRDefault="00C83BCE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Mapa</w:t>
            </w:r>
            <w:r w:rsidR="00D97882" w:rsidRPr="00A15233">
              <w:rPr>
                <w:rFonts w:ascii="Myriad Pro" w:hAnsi="Myriad Pro" w:cs="Arial"/>
              </w:rPr>
              <w:t xml:space="preserve"> potrzeb zdrowotnych</w:t>
            </w:r>
          </w:p>
          <w:p w14:paraId="18CC6A01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  <w:tc>
          <w:tcPr>
            <w:tcW w:w="5595" w:type="dxa"/>
            <w:shd w:val="clear" w:color="auto" w:fill="FFFFFF" w:themeFill="background1"/>
          </w:tcPr>
          <w:p w14:paraId="750B741D" w14:textId="77777777" w:rsidR="00081A6A" w:rsidRPr="008D4A3F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t>Definicja kryterium:</w:t>
            </w:r>
          </w:p>
          <w:p w14:paraId="53726EE0" w14:textId="1934D6B9" w:rsidR="000A1813" w:rsidRPr="00A15233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Projekt </w:t>
            </w:r>
            <w:r w:rsidR="00C83BCE" w:rsidRPr="00A15233">
              <w:rPr>
                <w:rFonts w:ascii="Myriad Pro" w:hAnsi="Myriad Pro" w:cs="Arial"/>
              </w:rPr>
              <w:t xml:space="preserve">został przygotowany </w:t>
            </w:r>
            <w:r w:rsidR="004E634B" w:rsidRPr="00A15233">
              <w:rPr>
                <w:rFonts w:ascii="Myriad Pro" w:hAnsi="Myriad Pro" w:cs="Arial"/>
              </w:rPr>
              <w:t>z uwzględnieniem danych</w:t>
            </w:r>
            <w:r w:rsidR="00C83BCE" w:rsidRPr="00A15233">
              <w:rPr>
                <w:rFonts w:ascii="Myriad Pro" w:hAnsi="Myriad Pro" w:cs="Arial"/>
              </w:rPr>
              <w:t xml:space="preserve"> zawart</w:t>
            </w:r>
            <w:r w:rsidR="004E634B" w:rsidRPr="00A15233">
              <w:rPr>
                <w:rFonts w:ascii="Myriad Pro" w:hAnsi="Myriad Pro" w:cs="Arial"/>
              </w:rPr>
              <w:t>ych</w:t>
            </w:r>
            <w:r w:rsidR="00C83BCE" w:rsidRPr="00A15233">
              <w:rPr>
                <w:rFonts w:ascii="Myriad Pro" w:hAnsi="Myriad Pro" w:cs="Arial"/>
              </w:rPr>
              <w:t xml:space="preserve"> w mapie potrzeb zdrowotnych lub danych </w:t>
            </w:r>
            <w:r w:rsidR="00C30290" w:rsidRPr="00A15233">
              <w:rPr>
                <w:rFonts w:ascii="Myriad Pro" w:hAnsi="Myriad Pro" w:cs="Arial"/>
              </w:rPr>
              <w:t xml:space="preserve"> </w:t>
            </w:r>
            <w:r w:rsidR="00992F4F" w:rsidRPr="00874390">
              <w:rPr>
                <w:rFonts w:ascii="Myriad Pro" w:hAnsi="Myriad Pro"/>
              </w:rPr>
              <w:lastRenderedPageBreak/>
              <w:t xml:space="preserve">źródłowych do ww. mapy dostępnych na internetowej platformie danych </w:t>
            </w:r>
            <w:r w:rsidR="00C30290" w:rsidRPr="00A15233">
              <w:rPr>
                <w:rFonts w:ascii="Myriad Pro" w:eastAsia="MyriadPro-Regular" w:hAnsi="Myriad Pro" w:cs="Arial"/>
              </w:rPr>
              <w:t>Baza Analiz Systemowych i Wdrożeniowych udostępnionej przez Ministerstwo Zdrowia</w:t>
            </w:r>
            <w:r w:rsidR="00992F4F">
              <w:rPr>
                <w:rFonts w:ascii="Myriad Pro" w:eastAsia="MyriadPro-Regular" w:hAnsi="Myriad Pro" w:cs="Arial"/>
              </w:rPr>
              <w:t xml:space="preserve"> </w:t>
            </w:r>
            <w:r w:rsidR="00992F4F" w:rsidRPr="00874390">
              <w:rPr>
                <w:rFonts w:ascii="Myriad Pro" w:hAnsi="Myriad Pro"/>
              </w:rPr>
              <w:t xml:space="preserve">o ile dane wymagane do oceny projektu nie zostały uwzględnione w obowiązującej mapie. </w:t>
            </w:r>
            <w:r w:rsidR="00992F4F" w:rsidRPr="001E6CC3">
              <w:rPr>
                <w:rFonts w:ascii="Myriad Pro" w:hAnsi="Myriad Pro"/>
              </w:rPr>
              <w:t xml:space="preserve">Wnioskodawca we wniosku o dofinansowanie uzasadni realizację projektu poprzez wykazanie zgodności z danymi i rekomendacjami zawartymi w </w:t>
            </w:r>
            <w:r w:rsidR="00992F4F" w:rsidRPr="009E2C78">
              <w:rPr>
                <w:rFonts w:ascii="Myriad Pro" w:hAnsi="Myriad Pro"/>
              </w:rPr>
              <w:t>rozdziale</w:t>
            </w:r>
            <w:r w:rsidR="00992F4F">
              <w:rPr>
                <w:rFonts w:ascii="Myriad Pro" w:hAnsi="Myriad Pro"/>
              </w:rPr>
              <w:t xml:space="preserve"> 12.3 Pielęgniarki</w:t>
            </w:r>
            <w:r w:rsidR="00946A9C">
              <w:rPr>
                <w:rFonts w:ascii="Myriad Pro" w:hAnsi="Myriad Pro"/>
              </w:rPr>
              <w:t xml:space="preserve"> i </w:t>
            </w:r>
            <w:r w:rsidR="00992F4F">
              <w:rPr>
                <w:rFonts w:ascii="Myriad Pro" w:hAnsi="Myriad Pro"/>
              </w:rPr>
              <w:t xml:space="preserve">12.4 Położne  </w:t>
            </w:r>
            <w:r w:rsidR="00992F4F" w:rsidRPr="009E2C78">
              <w:rPr>
                <w:rFonts w:ascii="Myriad Pro" w:hAnsi="Myriad Pro"/>
              </w:rPr>
              <w:t>i w załączniku 16 „Wyzwania systemu opieki zdrowotnej i rekomendowane kierunki działań na terenie województwa zachodniopomorskiego na podstawie danych za 2019 r. ”</w:t>
            </w:r>
            <w:r w:rsidR="00992F4F">
              <w:rPr>
                <w:rFonts w:ascii="Myriad Pro" w:hAnsi="Myriad Pro"/>
              </w:rPr>
              <w:t xml:space="preserve"> pkt 12.</w:t>
            </w:r>
            <w:r w:rsidR="00285B62">
              <w:rPr>
                <w:rFonts w:ascii="Myriad Pro" w:hAnsi="Myriad Pro"/>
              </w:rPr>
              <w:t xml:space="preserve">3 </w:t>
            </w:r>
            <w:r w:rsidR="00992F4F" w:rsidRPr="001E6CC3">
              <w:rPr>
                <w:rFonts w:ascii="Myriad Pro" w:hAnsi="Myriad Pro"/>
              </w:rPr>
              <w:t>mapy potrzeb zdrowotnych</w:t>
            </w:r>
            <w:r w:rsidR="00285B62">
              <w:rPr>
                <w:rFonts w:ascii="Myriad Pro" w:hAnsi="Myriad Pro"/>
              </w:rPr>
              <w:t xml:space="preserve">, rekomendacja </w:t>
            </w:r>
            <w:r w:rsidR="00285B62" w:rsidRPr="00285B62">
              <w:rPr>
                <w:rFonts w:ascii="Myriad Pro" w:hAnsi="Myriad Pro"/>
              </w:rPr>
              <w:t>1) Radykalna zmiana w aspekcie ilości miejsc szkoleniowych, jak i gwarantowanych wynagrodzeń</w:t>
            </w:r>
            <w:r w:rsidR="00C30290" w:rsidRPr="00285B62">
              <w:rPr>
                <w:rFonts w:ascii="Myriad Pro" w:hAnsi="Myriad Pro"/>
              </w:rPr>
              <w:t>.</w:t>
            </w:r>
            <w:r w:rsidR="00C30290" w:rsidRPr="00A15233">
              <w:rPr>
                <w:rFonts w:ascii="Myriad Pro" w:eastAsia="MyriadPro-Regular" w:hAnsi="Myriad Pro" w:cs="Arial"/>
              </w:rPr>
              <w:t xml:space="preserve"> </w:t>
            </w:r>
          </w:p>
          <w:p w14:paraId="71F6403C" w14:textId="77777777" w:rsidR="00FC7600" w:rsidRPr="008D4A3F" w:rsidRDefault="00FC760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t>Zasady oceny:</w:t>
            </w:r>
          </w:p>
          <w:p w14:paraId="0F0B3190" w14:textId="77777777" w:rsidR="003B55DC" w:rsidRPr="00A15233" w:rsidRDefault="00FC760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zostanie zweryfikowane na podstawie treści wniosku o dofinansowanie projektu</w:t>
            </w:r>
            <w:r w:rsidR="003B55DC" w:rsidRPr="00A15233">
              <w:rPr>
                <w:rFonts w:ascii="Myriad Pro" w:hAnsi="Myriad Pro" w:cs="Arial"/>
              </w:rPr>
              <w:t>.</w:t>
            </w:r>
          </w:p>
          <w:p w14:paraId="3B792D37" w14:textId="77777777" w:rsidR="00FC7600" w:rsidRPr="00A15233" w:rsidRDefault="00FC760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208" w:type="dxa"/>
            <w:shd w:val="clear" w:color="auto" w:fill="FFFFFF" w:themeFill="background1"/>
          </w:tcPr>
          <w:p w14:paraId="32C870E5" w14:textId="77777777" w:rsidR="00081A6A" w:rsidRPr="008D4A3F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4E9FD9D5" w14:textId="77777777" w:rsidR="00081A6A" w:rsidRPr="00A15233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657495A5" w14:textId="77777777" w:rsidR="00081A6A" w:rsidRPr="00A15233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Projekty niespełniające kryterium są odrzucane.</w:t>
            </w:r>
          </w:p>
          <w:p w14:paraId="449DCFE8" w14:textId="77777777" w:rsidR="00081A6A" w:rsidRPr="00A15233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Ocena spełniania kryterium polega na przypisaniu wartości logicznych „tak”, „nie”, „do negocjacji”.</w:t>
            </w:r>
          </w:p>
          <w:p w14:paraId="753DBF82" w14:textId="77777777" w:rsidR="000A1813" w:rsidRPr="00A15233" w:rsidRDefault="00081A6A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Wniosek podlega poprawie w zakresie wskazania w treści wniosku, że </w:t>
            </w:r>
            <w:r w:rsidR="00C30290" w:rsidRPr="00A15233">
              <w:rPr>
                <w:rFonts w:ascii="Myriad Pro" w:hAnsi="Myriad Pro" w:cs="Arial"/>
              </w:rPr>
              <w:t xml:space="preserve">projekt został przygotowany </w:t>
            </w:r>
            <w:r w:rsidR="005A22F7" w:rsidRPr="00A15233">
              <w:rPr>
                <w:rFonts w:ascii="Myriad Pro" w:hAnsi="Myriad Pro" w:cs="Arial"/>
              </w:rPr>
              <w:t xml:space="preserve">z uwzględnieniem danych </w:t>
            </w:r>
            <w:r w:rsidR="00C30290" w:rsidRPr="00A15233">
              <w:rPr>
                <w:rFonts w:ascii="Myriad Pro" w:hAnsi="Myriad Pro" w:cs="Arial"/>
              </w:rPr>
              <w:t>zawart</w:t>
            </w:r>
            <w:r w:rsidR="005A22F7" w:rsidRPr="00A15233">
              <w:rPr>
                <w:rFonts w:ascii="Myriad Pro" w:hAnsi="Myriad Pro" w:cs="Arial"/>
              </w:rPr>
              <w:t>ych</w:t>
            </w:r>
            <w:r w:rsidR="00C30290" w:rsidRPr="00A15233">
              <w:rPr>
                <w:rFonts w:ascii="Myriad Pro" w:hAnsi="Myriad Pro" w:cs="Arial"/>
              </w:rPr>
              <w:t xml:space="preserve"> w mapie potrzeb zdrowotnych lub danych  zawartych na </w:t>
            </w:r>
            <w:r w:rsidR="00C30290" w:rsidRPr="00A15233">
              <w:rPr>
                <w:rFonts w:ascii="Myriad Pro" w:eastAsia="MyriadPro-Regular" w:hAnsi="Myriad Pro" w:cs="Arial"/>
              </w:rPr>
              <w:t>platformie Baza Analiz Systemowych i Wdrożeniowych udostępnionej przez Ministerstwo Zdrowia</w:t>
            </w:r>
            <w:r w:rsidR="00C30290" w:rsidRPr="00A15233" w:rsidDel="00C30290">
              <w:rPr>
                <w:rFonts w:ascii="Myriad Pro" w:hAnsi="Myriad Pro" w:cs="Arial"/>
              </w:rPr>
              <w:t xml:space="preserve"> </w:t>
            </w:r>
          </w:p>
        </w:tc>
      </w:tr>
      <w:tr w:rsidR="000A1813" w:rsidRPr="00A15233" w14:paraId="641BF6FC" w14:textId="77777777" w:rsidTr="00A033BC">
        <w:tc>
          <w:tcPr>
            <w:tcW w:w="2055" w:type="dxa"/>
            <w:shd w:val="clear" w:color="auto" w:fill="FFFFFF" w:themeFill="background1"/>
          </w:tcPr>
          <w:p w14:paraId="6D3F6CFB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544C96D" w14:textId="77777777" w:rsidR="000A1813" w:rsidRPr="00A15233" w:rsidRDefault="008C2F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9</w:t>
            </w:r>
            <w:r w:rsidR="000A1813" w:rsidRPr="00A15233">
              <w:rPr>
                <w:rFonts w:ascii="Myriad Pro" w:hAnsi="Myriad Pro" w:cs="Arial"/>
              </w:rPr>
              <w:t>.</w:t>
            </w:r>
          </w:p>
        </w:tc>
        <w:tc>
          <w:tcPr>
            <w:tcW w:w="3312" w:type="dxa"/>
            <w:shd w:val="clear" w:color="auto" w:fill="FFFFFF" w:themeFill="background1"/>
          </w:tcPr>
          <w:p w14:paraId="2AF03856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Nazwa kryterium:</w:t>
            </w:r>
          </w:p>
          <w:p w14:paraId="5CADF7A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Działania</w:t>
            </w:r>
            <w:r w:rsidR="00C30290" w:rsidRPr="00A15233">
              <w:rPr>
                <w:rFonts w:ascii="Myriad Pro" w:hAnsi="Myriad Pro" w:cs="Arial"/>
              </w:rPr>
              <w:t xml:space="preserve"> objęte projektem</w:t>
            </w:r>
            <w:r w:rsidRPr="00A15233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5595" w:type="dxa"/>
            <w:shd w:val="clear" w:color="auto" w:fill="FFFFFF" w:themeFill="background1"/>
          </w:tcPr>
          <w:p w14:paraId="0E05FBB9" w14:textId="66A8DCA7" w:rsidR="008D4A3F" w:rsidRPr="008D4A3F" w:rsidRDefault="008D4A3F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D4A3F">
              <w:rPr>
                <w:rFonts w:ascii="Myriad Pro" w:eastAsia="MyriadPro-Regular" w:hAnsi="Myriad Pro" w:cs="Arial"/>
                <w:b/>
              </w:rPr>
              <w:lastRenderedPageBreak/>
              <w:t>Definicja kryterium:</w:t>
            </w:r>
          </w:p>
          <w:p w14:paraId="1901EB21" w14:textId="0C615BA8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lastRenderedPageBreak/>
              <w:t xml:space="preserve">W ramach projektu </w:t>
            </w:r>
            <w:r w:rsidR="00C30290" w:rsidRPr="00A15233">
              <w:rPr>
                <w:rFonts w:ascii="Myriad Pro" w:eastAsia="MyriadPro-Regular" w:hAnsi="Myriad Pro" w:cs="Arial"/>
              </w:rPr>
              <w:t xml:space="preserve">mogą być </w:t>
            </w:r>
            <w:r w:rsidRPr="00A15233">
              <w:rPr>
                <w:rFonts w:ascii="Myriad Pro" w:eastAsia="MyriadPro-Regular" w:hAnsi="Myriad Pro" w:cs="Arial"/>
              </w:rPr>
              <w:t xml:space="preserve">realizowane </w:t>
            </w:r>
            <w:r w:rsidR="00C30290" w:rsidRPr="00A15233">
              <w:rPr>
                <w:rFonts w:ascii="Myriad Pro" w:eastAsia="MyriadPro-Regular" w:hAnsi="Myriad Pro" w:cs="Arial"/>
              </w:rPr>
              <w:t>wyłączn</w:t>
            </w:r>
            <w:r w:rsidR="005A22F7" w:rsidRPr="00A15233">
              <w:rPr>
                <w:rFonts w:ascii="Myriad Pro" w:eastAsia="MyriadPro-Regular" w:hAnsi="Myriad Pro" w:cs="Arial"/>
              </w:rPr>
              <w:t>i</w:t>
            </w:r>
            <w:r w:rsidR="00C30290" w:rsidRPr="00A15233">
              <w:rPr>
                <w:rFonts w:ascii="Myriad Pro" w:eastAsia="MyriadPro-Regular" w:hAnsi="Myriad Pro" w:cs="Arial"/>
              </w:rPr>
              <w:t xml:space="preserve">e </w:t>
            </w:r>
            <w:r w:rsidRPr="00A15233">
              <w:rPr>
                <w:rFonts w:ascii="Myriad Pro" w:eastAsia="MyriadPro-Regular" w:hAnsi="Myriad Pro" w:cs="Arial"/>
              </w:rPr>
              <w:t>następujące działania:</w:t>
            </w:r>
          </w:p>
          <w:p w14:paraId="79A60C54" w14:textId="0DBEDD88" w:rsidR="000A1813" w:rsidRPr="00FF0C8E" w:rsidRDefault="000A1813" w:rsidP="007A7EC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MyriadPro-Regular" w:eastAsia="MyriadPro-Regular" w:cs="MyriadPro-Regular"/>
                <w:sz w:val="20"/>
                <w:szCs w:val="20"/>
              </w:rPr>
            </w:pPr>
            <w:r w:rsidRPr="00FF0C8E">
              <w:rPr>
                <w:rFonts w:ascii="Myriad Pro" w:eastAsia="MyriadPro-Regular" w:hAnsi="Myriad Pro" w:cs="Arial"/>
              </w:rPr>
              <w:t xml:space="preserve">kursy kwalifikacyjne </w:t>
            </w:r>
            <w:r w:rsidR="00FF0C8E" w:rsidRPr="00FF0C8E">
              <w:rPr>
                <w:rFonts w:ascii="Myriad Pro" w:eastAsia="MyriadPro-Regular" w:hAnsi="Myriad Pro" w:cs="Arial"/>
              </w:rPr>
              <w:t xml:space="preserve">w </w:t>
            </w:r>
            <w:r w:rsidR="007E228C">
              <w:rPr>
                <w:rFonts w:ascii="Myriad Pro" w:eastAsia="MyriadPro-Regular" w:hAnsi="Myriad Pro" w:cs="Arial"/>
              </w:rPr>
              <w:t>dziedzinie</w:t>
            </w:r>
            <w:r w:rsidR="00FF0C8E" w:rsidRPr="00FF0C8E">
              <w:rPr>
                <w:rFonts w:ascii="Myriad Pro" w:eastAsia="MyriadPro-Regular" w:hAnsi="Myriad Pro" w:cs="Arial"/>
              </w:rPr>
              <w:t>: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>gniarstwo rodzinne dla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>gniarek,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 xml:space="preserve">gniarstwo 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ś</w:t>
            </w:r>
            <w:r w:rsidR="00FF0C8E" w:rsidRPr="00FF0C8E">
              <w:rPr>
                <w:rFonts w:ascii="Myriad Pro" w:eastAsia="MyriadPro-Regular" w:hAnsi="Myriad Pro" w:cs="Arial"/>
              </w:rPr>
              <w:t>rodowiska nauczania i wychowania dla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>gniarek,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>gniarstwo opieki paliatywnej d</w:t>
            </w:r>
            <w:r w:rsidR="007146A9">
              <w:rPr>
                <w:rFonts w:ascii="Myriad Pro" w:eastAsia="MyriadPro-Regular" w:hAnsi="Myriad Pro" w:cs="Arial"/>
              </w:rPr>
              <w:t>l</w:t>
            </w:r>
            <w:r w:rsidR="00FF0C8E" w:rsidRPr="00FF0C8E">
              <w:rPr>
                <w:rFonts w:ascii="Myriad Pro" w:eastAsia="MyriadPro-Regular" w:hAnsi="Myriad Pro" w:cs="Arial"/>
              </w:rPr>
              <w:t>a piel</w:t>
            </w:r>
            <w:r w:rsidR="00FF0C8E" w:rsidRPr="00FF0C8E">
              <w:rPr>
                <w:rFonts w:ascii="Myriad Pro" w:eastAsia="MyriadPro-Regular" w:hAnsi="Myriad Pro" w:cs="Arial" w:hint="eastAsia"/>
              </w:rPr>
              <w:t>ę</w:t>
            </w:r>
            <w:r w:rsidR="00FF0C8E" w:rsidRPr="00FF0C8E">
              <w:rPr>
                <w:rFonts w:ascii="Myriad Pro" w:eastAsia="MyriadPro-Regular" w:hAnsi="Myriad Pro" w:cs="Arial"/>
              </w:rPr>
              <w:t>gniarek</w:t>
            </w:r>
            <w:r w:rsidR="007A7EC3">
              <w:rPr>
                <w:rFonts w:ascii="Myriad Pro" w:eastAsia="MyriadPro-Regular" w:hAnsi="Myriad Pro" w:cs="Arial"/>
              </w:rPr>
              <w:t>;</w:t>
            </w:r>
            <w:r w:rsidR="00FF0C8E" w:rsidRPr="00FF0C8E">
              <w:rPr>
                <w:rFonts w:ascii="Myriad Pro" w:eastAsia="MyriadPro-Regular" w:hAnsi="Myriad Pro" w:cs="Arial"/>
              </w:rPr>
              <w:t xml:space="preserve"> </w:t>
            </w:r>
          </w:p>
          <w:p w14:paraId="7233ED52" w14:textId="2907FEF2" w:rsidR="000A1813" w:rsidRPr="007A7EC3" w:rsidRDefault="000A1813" w:rsidP="007A7EC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MyriadPro-Regular" w:eastAsia="MyriadPro-Regular" w:cs="MyriadPro-Regular"/>
                <w:sz w:val="20"/>
                <w:szCs w:val="20"/>
              </w:rPr>
            </w:pPr>
            <w:r w:rsidRPr="00FF0C8E">
              <w:rPr>
                <w:rFonts w:ascii="Myriad Pro" w:eastAsia="MyriadPro-Regular" w:hAnsi="Myriad Pro" w:cs="Arial"/>
              </w:rPr>
              <w:t xml:space="preserve">kursy specjalistyczne </w:t>
            </w:r>
            <w:r w:rsidR="00FF0C8E" w:rsidRPr="00FF0C8E">
              <w:rPr>
                <w:rFonts w:ascii="Myriad Pro" w:eastAsia="MyriadPro-Regular" w:hAnsi="Myriad Pro" w:cs="Arial"/>
              </w:rPr>
              <w:t>w zakresie</w:t>
            </w:r>
            <w:r w:rsidR="007A7EC3">
              <w:rPr>
                <w:rFonts w:ascii="Myriad Pro" w:eastAsia="MyriadPro-Regular" w:hAnsi="Myriad Pro" w:cs="Arial"/>
              </w:rPr>
              <w:t>:</w:t>
            </w:r>
            <w:r w:rsidR="00FF0C8E" w:rsidRPr="00FF0C8E">
              <w:rPr>
                <w:rFonts w:ascii="Myriad Pro" w:eastAsia="MyriadPro-Regular" w:hAnsi="Myriad Pro" w:cs="Arial"/>
              </w:rPr>
              <w:t xml:space="preserve"> </w:t>
            </w:r>
            <w:r w:rsidR="00FF0C8E" w:rsidRPr="007A7EC3">
              <w:rPr>
                <w:rFonts w:ascii="Myriad Pro" w:eastAsia="MyriadPro-Regular" w:hAnsi="Myriad Pro" w:cs="Arial"/>
              </w:rPr>
              <w:t>endoskopia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, </w:t>
            </w:r>
            <w:r w:rsidR="00FF0C8E" w:rsidRPr="007A7EC3">
              <w:rPr>
                <w:rFonts w:ascii="Myriad Pro" w:eastAsia="MyriadPro-Regular" w:hAnsi="Myriad Pro" w:cs="Arial"/>
              </w:rPr>
              <w:t>wykonanie badania spirometrycznego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, </w:t>
            </w:r>
            <w:r w:rsidR="00FF0C8E" w:rsidRPr="007A7EC3">
              <w:rPr>
                <w:rFonts w:ascii="Myriad Pro" w:eastAsia="MyriadPro-Regular" w:hAnsi="Myriad Pro" w:cs="Arial"/>
              </w:rPr>
              <w:t>wywiad i badania fizykalne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 i po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ł</w:t>
            </w:r>
            <w:r w:rsidR="00FF0C8E" w:rsidRPr="007A7EC3">
              <w:rPr>
                <w:rFonts w:ascii="Myriad Pro" w:eastAsia="MyriadPro-Regular" w:hAnsi="Myriad Pro" w:cs="Arial"/>
              </w:rPr>
              <w:t>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ż</w:t>
            </w:r>
            <w:r w:rsidR="00FF0C8E" w:rsidRPr="007A7EC3">
              <w:rPr>
                <w:rFonts w:ascii="Myriad Pro" w:eastAsia="MyriadPro-Regular" w:hAnsi="Myriad Pro" w:cs="Arial"/>
              </w:rPr>
              <w:t>nych,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 </w:t>
            </w:r>
            <w:r w:rsidR="00FF0C8E" w:rsidRPr="007A7EC3">
              <w:rPr>
                <w:rFonts w:ascii="Myriad Pro" w:eastAsia="MyriadPro-Regular" w:hAnsi="Myriad Pro" w:cs="Arial"/>
              </w:rPr>
              <w:t>resuscytacja kr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ąż</w:t>
            </w:r>
            <w:r w:rsidR="00FF0C8E" w:rsidRPr="007A7EC3">
              <w:rPr>
                <w:rFonts w:ascii="Myriad Pro" w:eastAsia="MyriadPro-Regular" w:hAnsi="Myriad Pro" w:cs="Arial"/>
              </w:rPr>
              <w:t>eniowo-oddechowa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 i po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ł</w:t>
            </w:r>
            <w:r w:rsidR="00FF0C8E" w:rsidRPr="007A7EC3">
              <w:rPr>
                <w:rFonts w:ascii="Myriad Pro" w:eastAsia="MyriadPro-Regular" w:hAnsi="Myriad Pro" w:cs="Arial"/>
              </w:rPr>
              <w:t>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ż</w:t>
            </w:r>
            <w:r w:rsidR="00FF0C8E" w:rsidRPr="007A7EC3">
              <w:rPr>
                <w:rFonts w:ascii="Myriad Pro" w:eastAsia="MyriadPro-Regular" w:hAnsi="Myriad Pro" w:cs="Arial"/>
              </w:rPr>
              <w:t>nych,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 </w:t>
            </w:r>
            <w:r w:rsidR="00FF0C8E" w:rsidRPr="007A7EC3">
              <w:rPr>
                <w:rFonts w:ascii="Myriad Pro" w:eastAsia="MyriadPro-Regular" w:hAnsi="Myriad Pro" w:cs="Arial"/>
              </w:rPr>
              <w:t>resuscytacja kr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ąż</w:t>
            </w:r>
            <w:r w:rsidR="00FF0C8E" w:rsidRPr="007A7EC3">
              <w:rPr>
                <w:rFonts w:ascii="Myriad Pro" w:eastAsia="MyriadPro-Regular" w:hAnsi="Myriad Pro" w:cs="Arial"/>
              </w:rPr>
              <w:t>eniowo-oddechowa noworodka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 i po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ł</w:t>
            </w:r>
            <w:r w:rsidR="00FF0C8E" w:rsidRPr="007A7EC3">
              <w:rPr>
                <w:rFonts w:ascii="Myriad Pro" w:eastAsia="MyriadPro-Regular" w:hAnsi="Myriad Pro" w:cs="Arial"/>
              </w:rPr>
              <w:t>o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ż</w:t>
            </w:r>
            <w:r w:rsidR="00FF0C8E" w:rsidRPr="007A7EC3">
              <w:rPr>
                <w:rFonts w:ascii="Myriad Pro" w:eastAsia="MyriadPro-Regular" w:hAnsi="Myriad Pro" w:cs="Arial"/>
              </w:rPr>
              <w:t>nych,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 </w:t>
            </w:r>
            <w:r w:rsidR="00FF0C8E" w:rsidRPr="007A7EC3">
              <w:rPr>
                <w:rFonts w:ascii="Myriad Pro" w:eastAsia="MyriadPro-Regular" w:hAnsi="Myriad Pro" w:cs="Arial"/>
              </w:rPr>
              <w:t>dializoterapia</w:t>
            </w:r>
            <w:r w:rsidR="00BA1634">
              <w:rPr>
                <w:rFonts w:ascii="Myriad Pro" w:eastAsia="MyriadPro-Regular" w:hAnsi="Myriad Pro" w:cs="Arial"/>
              </w:rPr>
              <w:t xml:space="preserve"> dla pielęgniarek</w:t>
            </w:r>
            <w:r w:rsidR="00FF0C8E" w:rsidRPr="007A7EC3">
              <w:rPr>
                <w:rFonts w:ascii="Myriad Pro" w:eastAsia="MyriadPro-Regular" w:hAnsi="Myriad Pro" w:cs="Arial"/>
              </w:rPr>
              <w:t>,</w:t>
            </w:r>
            <w:r w:rsidR="007A7EC3" w:rsidRPr="007A7EC3">
              <w:rPr>
                <w:rFonts w:ascii="Myriad Pro" w:eastAsia="MyriadPro-Regular" w:hAnsi="Myriad Pro" w:cs="Arial"/>
              </w:rPr>
              <w:t xml:space="preserve"> </w:t>
            </w:r>
            <w:r w:rsidR="00FF0C8E" w:rsidRPr="007A7EC3">
              <w:rPr>
                <w:rFonts w:ascii="Myriad Pro" w:eastAsia="MyriadPro-Regular" w:hAnsi="Myriad Pro" w:cs="Arial"/>
              </w:rPr>
              <w:t xml:space="preserve"> szczepienia ochronne dla piel</w:t>
            </w:r>
            <w:r w:rsidR="00FF0C8E" w:rsidRPr="007A7EC3">
              <w:rPr>
                <w:rFonts w:ascii="Myriad Pro" w:eastAsia="MyriadPro-Regular" w:hAnsi="Myriad Pro" w:cs="Arial" w:hint="eastAsia"/>
              </w:rPr>
              <w:t>ę</w:t>
            </w:r>
            <w:r w:rsidR="00FF0C8E" w:rsidRPr="007A7EC3">
              <w:rPr>
                <w:rFonts w:ascii="Myriad Pro" w:eastAsia="MyriadPro-Regular" w:hAnsi="Myriad Pro" w:cs="Arial"/>
              </w:rPr>
              <w:t>gniarek</w:t>
            </w:r>
            <w:r w:rsidR="007A7EC3">
              <w:rPr>
                <w:rFonts w:ascii="Myriad Pro" w:eastAsia="MyriadPro-Regular" w:hAnsi="Myriad Pro" w:cs="Arial"/>
              </w:rPr>
              <w:t>;</w:t>
            </w:r>
            <w:r w:rsidRPr="007A7EC3">
              <w:rPr>
                <w:rFonts w:ascii="Myriad Pro" w:eastAsia="MyriadPro-Regular" w:hAnsi="Myriad Pro" w:cs="Arial"/>
              </w:rPr>
              <w:t xml:space="preserve"> </w:t>
            </w:r>
          </w:p>
          <w:p w14:paraId="4D2457E7" w14:textId="5879AF42" w:rsidR="00035A2A" w:rsidRPr="00A15233" w:rsidRDefault="000A1813" w:rsidP="00A1523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kursy dokształcające</w:t>
            </w:r>
            <w:r w:rsidR="007A7EC3">
              <w:rPr>
                <w:rFonts w:ascii="Myriad Pro" w:eastAsia="MyriadPro-Regular" w:hAnsi="Myriad Pro" w:cs="Arial"/>
              </w:rPr>
              <w:t xml:space="preserve"> w zakresie: </w:t>
            </w:r>
            <w:r w:rsidR="007A7EC3" w:rsidRPr="007A7EC3">
              <w:rPr>
                <w:rFonts w:ascii="Myriad Pro" w:eastAsia="MyriadPro-Regular" w:hAnsi="Myriad Pro" w:cs="Arial"/>
              </w:rPr>
              <w:t>opieka i piel</w:t>
            </w:r>
            <w:r w:rsidR="007A7EC3" w:rsidRPr="007A7EC3">
              <w:rPr>
                <w:rFonts w:ascii="Myriad Pro" w:eastAsia="MyriadPro-Regular" w:hAnsi="Myriad Pro" w:cs="Arial" w:hint="eastAsia"/>
              </w:rPr>
              <w:t>ę</w:t>
            </w:r>
            <w:r w:rsidR="007A7EC3" w:rsidRPr="007A7EC3">
              <w:rPr>
                <w:rFonts w:ascii="Myriad Pro" w:eastAsia="MyriadPro-Regular" w:hAnsi="Myriad Pro" w:cs="Arial"/>
              </w:rPr>
              <w:t>gnacja portu naczyniowego dla piel</w:t>
            </w:r>
            <w:r w:rsidR="007A7EC3" w:rsidRPr="007A7EC3">
              <w:rPr>
                <w:rFonts w:ascii="Myriad Pro" w:eastAsia="MyriadPro-Regular" w:hAnsi="Myriad Pro" w:cs="Arial" w:hint="eastAsia"/>
              </w:rPr>
              <w:t>ę</w:t>
            </w:r>
            <w:r w:rsidR="007A7EC3" w:rsidRPr="007A7EC3">
              <w:rPr>
                <w:rFonts w:ascii="Myriad Pro" w:eastAsia="MyriadPro-Regular" w:hAnsi="Myriad Pro" w:cs="Arial"/>
              </w:rPr>
              <w:t>gniarek</w:t>
            </w:r>
            <w:r w:rsidR="00035A2A" w:rsidRPr="00A15233">
              <w:rPr>
                <w:rFonts w:ascii="Myriad Pro" w:eastAsia="MyriadPro-Regular" w:hAnsi="Myriad Pro" w:cs="Arial"/>
              </w:rPr>
              <w:t>,</w:t>
            </w:r>
            <w:r w:rsidR="007A7EC3">
              <w:rPr>
                <w:rFonts w:ascii="Myriad Pro" w:eastAsia="MyriadPro-Regular" w:hAnsi="Myriad Pro" w:cs="Arial"/>
              </w:rPr>
              <w:t xml:space="preserve"> </w:t>
            </w:r>
            <w:r w:rsidR="007A7EC3" w:rsidRPr="007A7EC3">
              <w:rPr>
                <w:rFonts w:ascii="Myriad Pro" w:eastAsia="MyriadPro-Regular" w:hAnsi="Myriad Pro" w:cs="Arial"/>
              </w:rPr>
              <w:t>poradnictwo dietetyczne dla piel</w:t>
            </w:r>
            <w:r w:rsidR="007A7EC3" w:rsidRPr="007A7EC3">
              <w:rPr>
                <w:rFonts w:ascii="Myriad Pro" w:eastAsia="MyriadPro-Regular" w:hAnsi="Myriad Pro" w:cs="Arial" w:hint="eastAsia"/>
              </w:rPr>
              <w:t>ę</w:t>
            </w:r>
            <w:r w:rsidR="007A7EC3" w:rsidRPr="007A7EC3">
              <w:rPr>
                <w:rFonts w:ascii="Myriad Pro" w:eastAsia="MyriadPro-Regular" w:hAnsi="Myriad Pro" w:cs="Arial"/>
              </w:rPr>
              <w:t>gniarek i po</w:t>
            </w:r>
            <w:r w:rsidR="007A7EC3" w:rsidRPr="007A7EC3">
              <w:rPr>
                <w:rFonts w:ascii="Myriad Pro" w:eastAsia="MyriadPro-Regular" w:hAnsi="Myriad Pro" w:cs="Arial" w:hint="eastAsia"/>
              </w:rPr>
              <w:t>ł</w:t>
            </w:r>
            <w:r w:rsidR="007A7EC3" w:rsidRPr="007A7EC3">
              <w:rPr>
                <w:rFonts w:ascii="Myriad Pro" w:eastAsia="MyriadPro-Regular" w:hAnsi="Myriad Pro" w:cs="Arial"/>
              </w:rPr>
              <w:t>o</w:t>
            </w:r>
            <w:r w:rsidR="007A7EC3" w:rsidRPr="007A7EC3">
              <w:rPr>
                <w:rFonts w:ascii="Myriad Pro" w:eastAsia="MyriadPro-Regular" w:hAnsi="Myriad Pro" w:cs="Arial" w:hint="eastAsia"/>
              </w:rPr>
              <w:t>ż</w:t>
            </w:r>
            <w:r w:rsidR="007A7EC3" w:rsidRPr="007A7EC3">
              <w:rPr>
                <w:rFonts w:ascii="Myriad Pro" w:eastAsia="MyriadPro-Regular" w:hAnsi="Myriad Pro" w:cs="Arial"/>
              </w:rPr>
              <w:t>nych;</w:t>
            </w:r>
          </w:p>
          <w:p w14:paraId="064D0F2A" w14:textId="54D24A1E" w:rsidR="000A1813" w:rsidRPr="00A15233" w:rsidRDefault="00035A2A" w:rsidP="00A1523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lastRenderedPageBreak/>
              <w:t xml:space="preserve">wsparcie towarzyszące związane </w:t>
            </w:r>
            <w:r w:rsidR="0027371F" w:rsidRPr="00A15233">
              <w:rPr>
                <w:rFonts w:ascii="Myriad Pro" w:eastAsia="MyriadPro-Regular" w:hAnsi="Myriad Pro" w:cs="Arial"/>
              </w:rPr>
              <w:t xml:space="preserve">ze wskazanymi formami kształcenia </w:t>
            </w:r>
            <w:r w:rsidR="007757E3" w:rsidRPr="00A15233">
              <w:rPr>
                <w:rFonts w:ascii="Myriad Pro" w:eastAsia="MyriadPro-Regular" w:hAnsi="Myriad Pro" w:cs="Arial"/>
              </w:rPr>
              <w:t>(</w:t>
            </w:r>
            <w:r w:rsidR="0027371F" w:rsidRPr="00A15233">
              <w:rPr>
                <w:rFonts w:ascii="Myriad Pro" w:eastAsia="MyriadPro-Regular" w:hAnsi="Myriad Pro" w:cs="Arial"/>
              </w:rPr>
              <w:t xml:space="preserve">np. zwrot kosztów dojazdu, nocleg, opieka nad dzieckiem/osobą </w:t>
            </w:r>
            <w:r w:rsidR="007757E3" w:rsidRPr="00A15233">
              <w:rPr>
                <w:rFonts w:ascii="Myriad Pro" w:eastAsia="MyriadPro-Regular" w:hAnsi="Myriad Pro" w:cs="Arial"/>
              </w:rPr>
              <w:t>potrzebująca wsparcia w codziennym funkcjonowaniu</w:t>
            </w:r>
            <w:r w:rsidR="0027371F" w:rsidRPr="00A15233">
              <w:rPr>
                <w:rFonts w:ascii="Myriad Pro" w:eastAsia="MyriadPro-Regular" w:hAnsi="Myriad Pro" w:cs="Arial"/>
              </w:rPr>
              <w:t>)</w:t>
            </w:r>
            <w:r w:rsidR="007A7EC3">
              <w:rPr>
                <w:rFonts w:ascii="Myriad Pro" w:eastAsia="MyriadPro-Regular" w:hAnsi="Myriad Pro" w:cs="Arial"/>
              </w:rPr>
              <w:t xml:space="preserve"> jako element kompleksowego projektu.</w:t>
            </w:r>
          </w:p>
          <w:p w14:paraId="554B745B" w14:textId="04D952B5" w:rsidR="000A1813" w:rsidRPr="00A15233" w:rsidRDefault="00EB649A" w:rsidP="00A15233">
            <w:pPr>
              <w:pStyle w:val="Akapitzlist"/>
              <w:autoSpaceDE w:val="0"/>
              <w:autoSpaceDN w:val="0"/>
              <w:spacing w:after="0" w:line="360" w:lineRule="auto"/>
              <w:ind w:left="0"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Warunki realizacji </w:t>
            </w:r>
            <w:r w:rsidR="00FF14CC" w:rsidRPr="00A15233">
              <w:rPr>
                <w:rFonts w:ascii="Myriad Pro" w:eastAsia="MyriadPro-Regular" w:hAnsi="Myriad Pro" w:cs="Arial"/>
              </w:rPr>
              <w:t xml:space="preserve">ww. </w:t>
            </w:r>
            <w:r w:rsidR="007C7D55" w:rsidRPr="00A15233">
              <w:rPr>
                <w:rFonts w:ascii="Myriad Pro" w:eastAsia="MyriadPro-Regular" w:hAnsi="Myriad Pro" w:cs="Arial"/>
              </w:rPr>
              <w:t xml:space="preserve">kursów </w:t>
            </w:r>
            <w:r w:rsidR="000A1813" w:rsidRPr="00A15233">
              <w:rPr>
                <w:rFonts w:ascii="Myriad Pro" w:eastAsia="MyriadPro-Regular" w:hAnsi="Myriad Pro" w:cs="Arial"/>
              </w:rPr>
              <w:t xml:space="preserve">w ramach projektu  </w:t>
            </w:r>
            <w:r w:rsidRPr="00A15233">
              <w:rPr>
                <w:rFonts w:ascii="Myriad Pro" w:eastAsia="MyriadPro-Regular" w:hAnsi="Myriad Pro" w:cs="Arial"/>
              </w:rPr>
              <w:t xml:space="preserve">są </w:t>
            </w:r>
            <w:r w:rsidR="00FF14CC" w:rsidRPr="00A15233">
              <w:rPr>
                <w:rFonts w:ascii="Myriad Pro" w:eastAsia="MyriadPro-Regular" w:hAnsi="Myriad Pro" w:cs="Arial"/>
              </w:rPr>
              <w:t xml:space="preserve">zgodne </w:t>
            </w:r>
            <w:r w:rsidR="000A1813" w:rsidRPr="00A15233">
              <w:rPr>
                <w:rFonts w:ascii="Myriad Pro" w:eastAsia="MyriadPro-Regular" w:hAnsi="Myriad Pro" w:cs="Arial"/>
              </w:rPr>
              <w:t>z zapisami Ustawy z dnia 15 lipca 2011 r. o zawodach pielęgniarki i położnej (</w:t>
            </w:r>
            <w:r w:rsidR="00FF14CC" w:rsidRPr="00A15233">
              <w:rPr>
                <w:rFonts w:ascii="Myriad Pro" w:eastAsia="MyriadPro-Regular" w:hAnsi="Myriad Pro" w:cs="Arial"/>
              </w:rPr>
              <w:t>Dz.U. z 202</w:t>
            </w:r>
            <w:r w:rsidR="00946A9C">
              <w:rPr>
                <w:rFonts w:ascii="Myriad Pro" w:eastAsia="MyriadPro-Regular" w:hAnsi="Myriad Pro" w:cs="Arial"/>
              </w:rPr>
              <w:t>4</w:t>
            </w:r>
            <w:r w:rsidR="00FF14CC" w:rsidRPr="00A15233">
              <w:rPr>
                <w:rFonts w:ascii="Myriad Pro" w:eastAsia="MyriadPro-Regular" w:hAnsi="Myriad Pro" w:cs="Arial"/>
              </w:rPr>
              <w:t xml:space="preserve"> r. poz. </w:t>
            </w:r>
            <w:r w:rsidR="00946A9C">
              <w:rPr>
                <w:rFonts w:ascii="Myriad Pro" w:eastAsia="MyriadPro-Regular" w:hAnsi="Myriad Pro" w:cs="Arial"/>
              </w:rPr>
              <w:t>814</w:t>
            </w:r>
            <w:r w:rsidR="00236E86">
              <w:rPr>
                <w:rFonts w:ascii="Myriad Pro" w:eastAsia="MyriadPro-Regular" w:hAnsi="Myriad Pro" w:cs="Arial"/>
              </w:rPr>
              <w:t xml:space="preserve"> z późn. zm.</w:t>
            </w:r>
            <w:r w:rsidR="00FF14CC" w:rsidRPr="00A15233">
              <w:rPr>
                <w:rFonts w:ascii="Myriad Pro" w:eastAsia="MyriadPro-Regular" w:hAnsi="Myriad Pro" w:cs="Arial"/>
              </w:rPr>
              <w:t>)</w:t>
            </w:r>
            <w:r w:rsidR="000A1813" w:rsidRPr="00A15233">
              <w:rPr>
                <w:rFonts w:ascii="Myriad Pro" w:eastAsia="MyriadPro-Regular" w:hAnsi="Myriad Pro" w:cs="Arial"/>
              </w:rPr>
              <w:t>.</w:t>
            </w:r>
          </w:p>
          <w:p w14:paraId="4ABBA671" w14:textId="77777777" w:rsidR="000A1813" w:rsidRPr="008D4A3F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D4A3F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72E44B5E" w14:textId="47AF3511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Kryterium  zostanie zweryfikowane na podstawie treści wniosku o dofinansowanie.</w:t>
            </w:r>
          </w:p>
        </w:tc>
        <w:tc>
          <w:tcPr>
            <w:tcW w:w="3208" w:type="dxa"/>
            <w:shd w:val="clear" w:color="auto" w:fill="FFFFFF" w:themeFill="background1"/>
          </w:tcPr>
          <w:p w14:paraId="3B2C3F19" w14:textId="77777777" w:rsidR="000A1813" w:rsidRPr="008D4A3F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D4A3F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2B7D75EE" w14:textId="4F98A9D2" w:rsidR="000A1813" w:rsidRDefault="000A1813" w:rsidP="00A15233">
            <w:pPr>
              <w:spacing w:line="360" w:lineRule="auto"/>
              <w:contextualSpacing/>
              <w:rPr>
                <w:ins w:id="6" w:author="Katarzyna Hołubczat" w:date="2025-08-22T09:27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2EB7ADC3" w14:textId="47BF84FB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0721E8C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3AEAFDEB" w14:textId="195D5B11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0A1813" w:rsidRPr="00A15233" w14:paraId="5051E472" w14:textId="77777777" w:rsidTr="00A033BC">
        <w:tc>
          <w:tcPr>
            <w:tcW w:w="2055" w:type="dxa"/>
            <w:shd w:val="clear" w:color="auto" w:fill="FFFFFF" w:themeFill="background1"/>
          </w:tcPr>
          <w:p w14:paraId="1FDF20DA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DFC15F9" w14:textId="77777777" w:rsidR="000A1813" w:rsidRPr="00A15233" w:rsidRDefault="008C2F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10</w:t>
            </w:r>
            <w:r w:rsidR="000A1813" w:rsidRPr="00A15233">
              <w:rPr>
                <w:rFonts w:ascii="Myriad Pro" w:hAnsi="Myriad Pro" w:cs="Arial"/>
              </w:rPr>
              <w:t>.</w:t>
            </w:r>
          </w:p>
        </w:tc>
        <w:tc>
          <w:tcPr>
            <w:tcW w:w="3312" w:type="dxa"/>
            <w:shd w:val="clear" w:color="auto" w:fill="FFFFFF" w:themeFill="background1"/>
          </w:tcPr>
          <w:p w14:paraId="5AE3D5EF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719321EA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595" w:type="dxa"/>
            <w:shd w:val="clear" w:color="auto" w:fill="FFFFFF" w:themeFill="background1"/>
          </w:tcPr>
          <w:p w14:paraId="34890405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076C10F5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Wnioskodawca wniesie wkład własny w wysokości nie mniejszej niż 1</w:t>
            </w:r>
            <w:r w:rsidR="0027371F" w:rsidRPr="00A15233">
              <w:rPr>
                <w:rFonts w:ascii="Myriad Pro" w:eastAsia="MyriadPro-Regular" w:hAnsi="Myriad Pro" w:cs="Arial"/>
              </w:rPr>
              <w:t>0</w:t>
            </w:r>
            <w:r w:rsidRPr="00A15233">
              <w:rPr>
                <w:rFonts w:ascii="Myriad Pro" w:eastAsia="MyriadPro-Regular" w:hAnsi="Myriad Pro" w:cs="Arial"/>
              </w:rPr>
              <w:t xml:space="preserve"> % wydatków kwalifikowalnych.</w:t>
            </w:r>
          </w:p>
          <w:p w14:paraId="57D33203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5C3280F8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Kryterium  zostanie zweryfikowane  na podstawie treści wniosku o dofinansowanie projektu.  </w:t>
            </w:r>
          </w:p>
        </w:tc>
        <w:tc>
          <w:tcPr>
            <w:tcW w:w="3208" w:type="dxa"/>
            <w:shd w:val="clear" w:color="auto" w:fill="FFFFFF" w:themeFill="background1"/>
          </w:tcPr>
          <w:p w14:paraId="2A4E7E21" w14:textId="1BE70DFA" w:rsidR="0001170B" w:rsidRPr="00593E73" w:rsidRDefault="0001170B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Opis znaczenia kryterium:</w:t>
            </w:r>
          </w:p>
          <w:p w14:paraId="188A88CE" w14:textId="2D7B5266" w:rsidR="000A1813" w:rsidRDefault="000A1813" w:rsidP="00A15233">
            <w:pPr>
              <w:spacing w:line="360" w:lineRule="auto"/>
              <w:contextualSpacing/>
              <w:rPr>
                <w:ins w:id="7" w:author="Katarzyna Hołubczat" w:date="2025-08-22T09:27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F14E7DF" w14:textId="32CC7233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15AF1118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782F796B" w14:textId="6845E631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0A1813" w:rsidRPr="00A15233" w14:paraId="6A91BF0C" w14:textId="77777777" w:rsidTr="00A033BC">
        <w:tc>
          <w:tcPr>
            <w:tcW w:w="2055" w:type="dxa"/>
            <w:shd w:val="clear" w:color="auto" w:fill="FFFFFF" w:themeFill="background1"/>
          </w:tcPr>
          <w:p w14:paraId="70B5DCE0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BE77A0F" w14:textId="77777777" w:rsidR="000A1813" w:rsidRPr="00A15233" w:rsidRDefault="008C2F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11</w:t>
            </w:r>
            <w:r w:rsidR="000A1813" w:rsidRPr="00A15233">
              <w:rPr>
                <w:rFonts w:ascii="Myriad Pro" w:hAnsi="Myriad Pro" w:cs="Arial"/>
              </w:rPr>
              <w:t>.</w:t>
            </w:r>
          </w:p>
        </w:tc>
        <w:tc>
          <w:tcPr>
            <w:tcW w:w="3312" w:type="dxa"/>
            <w:shd w:val="clear" w:color="auto" w:fill="FFFFFF" w:themeFill="background1"/>
          </w:tcPr>
          <w:p w14:paraId="4A424E84" w14:textId="77777777" w:rsidR="00157794" w:rsidRPr="00A15233" w:rsidRDefault="00157794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6CCAF93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Okres realizacji projektu</w:t>
            </w:r>
          </w:p>
        </w:tc>
        <w:tc>
          <w:tcPr>
            <w:tcW w:w="5595" w:type="dxa"/>
            <w:shd w:val="clear" w:color="auto" w:fill="FFFFFF" w:themeFill="background1"/>
          </w:tcPr>
          <w:p w14:paraId="41C795F6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20D0D643" w14:textId="71C895A4" w:rsidR="000A1813" w:rsidRPr="00A15233" w:rsidRDefault="00A32B36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Realizacja </w:t>
            </w:r>
            <w:r w:rsidRPr="0027237F">
              <w:rPr>
                <w:rFonts w:ascii="Myriad Pro" w:eastAsia="MyriadPro-Regular" w:hAnsi="Myriad Pro" w:cs="Arial"/>
              </w:rPr>
              <w:t>projektu rozpocznie się</w:t>
            </w:r>
            <w:r>
              <w:rPr>
                <w:rFonts w:ascii="Myriad Pro" w:eastAsia="MyriadPro-Regular" w:hAnsi="Myriad Pro" w:cs="Arial"/>
              </w:rPr>
              <w:t xml:space="preserve"> nie wcześniej niż w dniu złożenia wniosku o dofinansowanie oraz</w:t>
            </w:r>
            <w:r w:rsidRPr="0027237F">
              <w:rPr>
                <w:rFonts w:ascii="Myriad Pro" w:eastAsia="MyriadPro-Regular" w:hAnsi="Myriad Pro" w:cs="Arial"/>
              </w:rPr>
              <w:t xml:space="preserve"> trwa nie dłużej </w:t>
            </w:r>
            <w:r w:rsidR="000A1813" w:rsidRPr="00A15233">
              <w:rPr>
                <w:rFonts w:ascii="Myriad Pro" w:eastAsia="MyriadPro-Regular" w:hAnsi="Myriad Pro" w:cs="Arial"/>
              </w:rPr>
              <w:t xml:space="preserve">niż 24 miesiące. </w:t>
            </w:r>
          </w:p>
          <w:p w14:paraId="6ED1AE54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7D19B75C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Kryterium  zostanie zweryfikowane  na podstawie treści wniosku o dofinansowanie projektu.</w:t>
            </w:r>
          </w:p>
        </w:tc>
        <w:tc>
          <w:tcPr>
            <w:tcW w:w="3208" w:type="dxa"/>
            <w:shd w:val="clear" w:color="auto" w:fill="FFFFFF" w:themeFill="background1"/>
          </w:tcPr>
          <w:p w14:paraId="1ECEE970" w14:textId="3B2B99BB" w:rsidR="0001170B" w:rsidRPr="00593E73" w:rsidRDefault="0001170B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Opis znaczenia kryterium:</w:t>
            </w:r>
          </w:p>
          <w:p w14:paraId="5E9C4586" w14:textId="5C9CD392" w:rsidR="000A1813" w:rsidRDefault="000A1813" w:rsidP="00A15233">
            <w:pPr>
              <w:spacing w:line="360" w:lineRule="auto"/>
              <w:contextualSpacing/>
              <w:rPr>
                <w:ins w:id="8" w:author="Katarzyna Hołubczat" w:date="2025-08-22T09:28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8CD5503" w14:textId="77777777" w:rsidR="003705FD" w:rsidRDefault="003705FD" w:rsidP="003705F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2C23FE52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7BE0650E" w14:textId="46521DF7" w:rsidR="00214C16" w:rsidRPr="00A15233" w:rsidRDefault="00214C16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możliwość odstąpienia od kryterium w zakresie </w:t>
            </w:r>
            <w:r>
              <w:rPr>
                <w:rFonts w:ascii="Myriad Pro" w:eastAsia="MyriadPro-Regular" w:hAnsi="Myriad Pro" w:cs="Arial"/>
              </w:rPr>
              <w:t xml:space="preserve">terminów określonych w ramach danego kryterium. </w:t>
            </w:r>
            <w:r w:rsidRPr="004F47D3">
              <w:rPr>
                <w:rFonts w:ascii="Myriad Pro" w:eastAsia="MyriadPro-Regular" w:hAnsi="Myriad Pro" w:cs="Arial"/>
              </w:rPr>
              <w:t xml:space="preserve"> </w:t>
            </w:r>
          </w:p>
        </w:tc>
      </w:tr>
      <w:tr w:rsidR="000A1813" w:rsidRPr="00A15233" w14:paraId="71D08EEB" w14:textId="77777777" w:rsidTr="00A033BC">
        <w:tc>
          <w:tcPr>
            <w:tcW w:w="2055" w:type="dxa"/>
            <w:shd w:val="clear" w:color="auto" w:fill="FFFFFF" w:themeFill="background1"/>
          </w:tcPr>
          <w:p w14:paraId="745B1E0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669BD73F" w14:textId="77777777" w:rsidR="000A1813" w:rsidRPr="00A15233" w:rsidRDefault="008C2F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12</w:t>
            </w:r>
            <w:r w:rsidR="000A1813" w:rsidRPr="00A15233">
              <w:rPr>
                <w:rFonts w:ascii="Myriad Pro" w:hAnsi="Myriad Pro" w:cs="Arial"/>
              </w:rPr>
              <w:t>.</w:t>
            </w:r>
          </w:p>
        </w:tc>
        <w:tc>
          <w:tcPr>
            <w:tcW w:w="3312" w:type="dxa"/>
            <w:shd w:val="clear" w:color="auto" w:fill="FFFFFF" w:themeFill="background1"/>
          </w:tcPr>
          <w:p w14:paraId="039D6A86" w14:textId="77777777" w:rsidR="00157794" w:rsidRPr="00A15233" w:rsidRDefault="00157794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490C59F7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Koszty pośrednie i bezpośrednie</w:t>
            </w:r>
          </w:p>
        </w:tc>
        <w:tc>
          <w:tcPr>
            <w:tcW w:w="5595" w:type="dxa"/>
            <w:shd w:val="clear" w:color="auto" w:fill="FFFFFF" w:themeFill="background1"/>
          </w:tcPr>
          <w:p w14:paraId="79E436EA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431B9536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</w:t>
            </w:r>
            <w:r w:rsidRPr="00A15233">
              <w:rPr>
                <w:rFonts w:ascii="Myriad Pro" w:eastAsia="MyriadPro-Regular" w:hAnsi="Myriad Pro" w:cs="Arial"/>
              </w:rPr>
              <w:lastRenderedPageBreak/>
              <w:t xml:space="preserve">na dzień ogłoszenia naboru wersją „Wytycznych dotyczących kwalifikowalności wydatków na lata 2021-2027”, a koszty bezpośrednie projektu obligatoryjnie rozliczane są na podstawie rzeczywiście ponoszonych wydatków.  </w:t>
            </w:r>
          </w:p>
          <w:p w14:paraId="1438092B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44C47436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 xml:space="preserve">Kryterium zostanie zweryfikowane  na podstawie treści wniosku o dofinansowanie projektu.  </w:t>
            </w:r>
          </w:p>
        </w:tc>
        <w:tc>
          <w:tcPr>
            <w:tcW w:w="3208" w:type="dxa"/>
            <w:shd w:val="clear" w:color="auto" w:fill="FFFFFF" w:themeFill="background1"/>
          </w:tcPr>
          <w:p w14:paraId="7DD62A82" w14:textId="6191ACD5" w:rsidR="0001170B" w:rsidRPr="00593E73" w:rsidRDefault="0001170B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3FAB214C" w14:textId="67B3B171" w:rsidR="000A1813" w:rsidRDefault="000A1813" w:rsidP="00A15233">
            <w:pPr>
              <w:spacing w:line="360" w:lineRule="auto"/>
              <w:contextualSpacing/>
              <w:rPr>
                <w:ins w:id="9" w:author="Katarzyna Hołubczat" w:date="2025-08-22T09:28:00Z"/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73AB35A8" w14:textId="27085749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 niespełniające kryterium są odrzucane.</w:t>
            </w:r>
          </w:p>
          <w:p w14:paraId="232926BF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„nie”. </w:t>
            </w:r>
          </w:p>
          <w:p w14:paraId="7CC02175" w14:textId="06094E82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0A1813" w:rsidRPr="00A15233" w14:paraId="171D43B4" w14:textId="77777777" w:rsidTr="00A033BC">
        <w:tc>
          <w:tcPr>
            <w:tcW w:w="2055" w:type="dxa"/>
            <w:shd w:val="clear" w:color="auto" w:fill="FFFFFF" w:themeFill="background1"/>
          </w:tcPr>
          <w:p w14:paraId="6907D2AB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C29C95A" w14:textId="77777777" w:rsidR="000A1813" w:rsidRPr="00A15233" w:rsidRDefault="008C2F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13</w:t>
            </w:r>
            <w:r w:rsidR="000A1813" w:rsidRPr="00A15233">
              <w:rPr>
                <w:rFonts w:ascii="Myriad Pro" w:hAnsi="Myriad Pro" w:cs="Arial"/>
              </w:rPr>
              <w:t>.</w:t>
            </w:r>
          </w:p>
        </w:tc>
        <w:tc>
          <w:tcPr>
            <w:tcW w:w="3312" w:type="dxa"/>
            <w:shd w:val="clear" w:color="auto" w:fill="FFFFFF" w:themeFill="background1"/>
          </w:tcPr>
          <w:p w14:paraId="1A1E7CBB" w14:textId="77777777" w:rsidR="00157794" w:rsidRPr="00A15233" w:rsidRDefault="00157794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1EA3CF4D" w14:textId="77777777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Negocjacje </w:t>
            </w:r>
          </w:p>
        </w:tc>
        <w:tc>
          <w:tcPr>
            <w:tcW w:w="5595" w:type="dxa"/>
            <w:shd w:val="clear" w:color="auto" w:fill="FFFFFF" w:themeFill="background1"/>
          </w:tcPr>
          <w:p w14:paraId="0D548DC0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7FCEAAE1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2D04C521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2B0B52DD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1.</w:t>
            </w:r>
            <w:r w:rsidRPr="00A15233">
              <w:rPr>
                <w:rFonts w:ascii="Myriad Pro" w:eastAsia="MyriadPro-Regular" w:hAnsi="Myriad Pro" w:cs="Arial"/>
              </w:rPr>
              <w:tab/>
              <w:t>Czy negocjacje podjęto w wyznaczonym przez instytucję terminie?</w:t>
            </w:r>
          </w:p>
          <w:p w14:paraId="6C76B3E3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lastRenderedPageBreak/>
              <w:t>2.</w:t>
            </w:r>
            <w:r w:rsidRPr="00A15233">
              <w:rPr>
                <w:rFonts w:ascii="Myriad Pro" w:eastAsia="MyriadPro-Regular" w:hAnsi="Myriad Pro" w:cs="Arial"/>
              </w:rPr>
              <w:tab/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20DFEFDF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3.</w:t>
            </w:r>
            <w:r w:rsidRPr="00A15233">
              <w:rPr>
                <w:rFonts w:ascii="Myriad Pro" w:eastAsia="MyriadPro-Regular" w:hAnsi="Myriad Pro" w:cs="Arial"/>
              </w:rPr>
              <w:tab/>
              <w:t>Czy KOP uzyskał od wnioskodawcy informacje i wyjaśnienia dotyczące określonych zapisów we wniosku, wskazanych przez oceniających w kartach oceny projektu lub przewodniczącego KOP?</w:t>
            </w:r>
          </w:p>
          <w:p w14:paraId="4A0200C6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4.</w:t>
            </w:r>
            <w:r w:rsidRPr="00A15233">
              <w:rPr>
                <w:rFonts w:ascii="Myriad Pro" w:eastAsia="MyriadPro-Regular" w:hAnsi="Myriad Pro" w:cs="Arial"/>
              </w:rPr>
              <w:tab/>
              <w:t>Czy do wniosku zostały wprowadzone inne zmiany niż wynikające z kart oceny projektu lub uwag przewodniczącego KOP lub ustaleń wynikających z procesu negocjacji?</w:t>
            </w:r>
          </w:p>
          <w:p w14:paraId="49E47FB3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5.</w:t>
            </w:r>
            <w:r w:rsidRPr="00A15233">
              <w:rPr>
                <w:rFonts w:ascii="Myriad Pro" w:eastAsia="MyriadPro-Regular" w:hAnsi="Myriad Pro" w:cs="Arial"/>
              </w:rPr>
              <w:tab/>
              <w:t>Czy poprawiony/uzupełniony wniosek nadal spełnia wszystkie obligatoryjne kryteria?</w:t>
            </w:r>
          </w:p>
          <w:p w14:paraId="5E03D2B6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53B78468" w14:textId="4381F66D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</w:t>
            </w:r>
            <w:r w:rsidR="00401F93">
              <w:rPr>
                <w:rFonts w:ascii="Myriad Pro" w:eastAsia="MyriadPro-Regular" w:hAnsi="Myriad Pro" w:cs="Arial"/>
              </w:rPr>
              <w:t xml:space="preserve"> </w:t>
            </w:r>
            <w:r w:rsidRPr="00A15233">
              <w:rPr>
                <w:rFonts w:ascii="Myriad Pro" w:eastAsia="MyriadPro-Regular" w:hAnsi="Myriad Pro" w:cs="Arial"/>
              </w:rPr>
              <w:t xml:space="preserve">oraz 5 odpowiedź będzie </w:t>
            </w:r>
            <w:r w:rsidRPr="00A15233">
              <w:rPr>
                <w:rFonts w:ascii="Myriad Pro" w:eastAsia="MyriadPro-Regular" w:hAnsi="Myriad Pro" w:cs="Arial"/>
              </w:rPr>
              <w:lastRenderedPageBreak/>
              <w:t>„Tak”, w punktach 2 i 3 odpowiedź będzie „Tak” lub „Nie dotyczy”, a na pytanie z punktu 4 odpowiedź będzie „Nie” lub „Nie dotyczy”</w:t>
            </w:r>
            <w:r w:rsidR="006F0D4F">
              <w:rPr>
                <w:rFonts w:ascii="Myriad Pro" w:eastAsia="MyriadPro-Regular" w:hAnsi="Myriad Pro" w:cs="Arial"/>
              </w:rPr>
              <w:t>.</w:t>
            </w:r>
          </w:p>
          <w:p w14:paraId="425F6006" w14:textId="77777777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5FF3A2A4" w14:textId="77777777" w:rsidR="000A1813" w:rsidRPr="00593E7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3E73"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199C5BFA" w14:textId="2793B2C8" w:rsidR="000A1813" w:rsidRPr="00A15233" w:rsidRDefault="000A1813" w:rsidP="00A1523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208" w:type="dxa"/>
            <w:shd w:val="clear" w:color="auto" w:fill="FFFFFF" w:themeFill="background1"/>
          </w:tcPr>
          <w:p w14:paraId="1E813ACC" w14:textId="77777777" w:rsidR="000A1813" w:rsidRPr="00593E7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09CBEB5D" w14:textId="3874888E" w:rsidR="000A181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9A77B43" w14:textId="50E72AA7" w:rsidR="003705FD" w:rsidRPr="00A15233" w:rsidRDefault="003705FD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Projekty niespełniające kryterium są odrzucane.</w:t>
            </w:r>
          </w:p>
          <w:p w14:paraId="79F27D1F" w14:textId="0CC9E576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66B70A91" w14:textId="3D7BC952" w:rsidR="000A1813" w:rsidRPr="00A15233" w:rsidRDefault="000A181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</w:tbl>
    <w:p w14:paraId="58BB20DD" w14:textId="77777777" w:rsidR="00F80DED" w:rsidRPr="00A15233" w:rsidRDefault="00F80DED" w:rsidP="00A15233">
      <w:pPr>
        <w:spacing w:after="0" w:line="360" w:lineRule="auto"/>
        <w:contextualSpacing/>
        <w:rPr>
          <w:rFonts w:ascii="Myriad Pro" w:hAnsi="Myriad Pro"/>
          <w:b/>
        </w:rPr>
        <w:sectPr w:rsidR="00F80DED" w:rsidRPr="00A15233" w:rsidSect="00B51D14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DE89B46" w14:textId="77777777" w:rsidR="00B23295" w:rsidRPr="00A15233" w:rsidRDefault="00B23295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7F998FDD" w14:textId="65498169" w:rsidR="002A431A" w:rsidRPr="00A15233" w:rsidRDefault="002A431A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10" w:name="_Toc207027540"/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t xml:space="preserve">Tabela </w:t>
      </w:r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fldChar w:fldCharType="begin"/>
      </w:r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instrText xml:space="preserve"> SEQ Tabela \* ARABIC </w:instrText>
      </w:r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fldChar w:fldCharType="separate"/>
      </w:r>
      <w:r w:rsidR="003B62DF" w:rsidRPr="00A15233">
        <w:rPr>
          <w:rFonts w:ascii="Myriad Pro" w:hAnsi="Myriad Pro"/>
          <w:b/>
          <w:i w:val="0"/>
          <w:noProof/>
          <w:color w:val="auto"/>
          <w:sz w:val="22"/>
          <w:szCs w:val="22"/>
        </w:rPr>
        <w:t>2</w:t>
      </w:r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fldChar w:fldCharType="end"/>
      </w:r>
      <w:r w:rsidRPr="00A15233">
        <w:rPr>
          <w:rFonts w:ascii="Myriad Pro" w:hAnsi="Myriad Pro"/>
          <w:b/>
          <w:i w:val="0"/>
          <w:color w:val="auto"/>
          <w:sz w:val="22"/>
          <w:szCs w:val="22"/>
        </w:rPr>
        <w:t xml:space="preserve"> Kryteria specyficzne jakościowe</w:t>
      </w:r>
      <w:bookmarkEnd w:id="1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A15233" w14:paraId="0187E86D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30FD68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bookmarkStart w:id="11" w:name="_Hlk139014431"/>
            <w:r w:rsidRPr="00A15233">
              <w:rPr>
                <w:rFonts w:ascii="Myriad Pro" w:hAnsi="Myriad Pro" w:cs="Arial"/>
              </w:rPr>
              <w:t>Kolumna pierwsza</w:t>
            </w:r>
            <w:r w:rsidRPr="00A15233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765CD2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druga</w:t>
            </w:r>
          </w:p>
          <w:p w14:paraId="4AD39631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35AE98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trzecia</w:t>
            </w:r>
          </w:p>
          <w:p w14:paraId="5077BA0F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Definicja</w:t>
            </w:r>
            <w:r w:rsidR="003B0E7A" w:rsidRPr="00A15233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29BE2C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czwarta</w:t>
            </w:r>
          </w:p>
          <w:p w14:paraId="087166F8" w14:textId="77777777" w:rsidR="00EC5FE3" w:rsidRPr="00A15233" w:rsidRDefault="00EC5F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30290" w:rsidRPr="00A15233" w14:paraId="2822C4C7" w14:textId="77777777" w:rsidTr="00EC1A52">
        <w:tc>
          <w:tcPr>
            <w:tcW w:w="1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5EC5724" w14:textId="7FF71173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66D7ED19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4AFC867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66A7D59B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729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FBA925E" w14:textId="77777777" w:rsidR="00C30290" w:rsidRPr="00593E7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Definicja kryterium:</w:t>
            </w:r>
          </w:p>
          <w:p w14:paraId="438E120A" w14:textId="74C54911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Projekt zakłada komplementarność wsparcia poprzez związek z innym projektem zrealizowanym/realizowanym ze środków UE w tym szczególności Krajowego Planu Odbudowy i </w:t>
            </w:r>
            <w:r w:rsidR="00BA1634" w:rsidRPr="00A15233">
              <w:rPr>
                <w:rFonts w:ascii="Myriad Pro" w:hAnsi="Myriad Pro" w:cs="Arial"/>
              </w:rPr>
              <w:t>Zwiększ</w:t>
            </w:r>
            <w:r w:rsidR="00BA1634">
              <w:rPr>
                <w:rFonts w:ascii="Myriad Pro" w:hAnsi="Myriad Pro" w:cs="Arial"/>
              </w:rPr>
              <w:t>a</w:t>
            </w:r>
            <w:r w:rsidR="00BA1634" w:rsidRPr="00A15233">
              <w:rPr>
                <w:rFonts w:ascii="Myriad Pro" w:hAnsi="Myriad Pro" w:cs="Arial"/>
              </w:rPr>
              <w:t xml:space="preserve">nia </w:t>
            </w:r>
            <w:r w:rsidRPr="00A15233">
              <w:rPr>
                <w:rFonts w:ascii="Myriad Pro" w:hAnsi="Myriad Pro" w:cs="Arial"/>
              </w:rPr>
              <w:t xml:space="preserve">Odporności, </w:t>
            </w:r>
            <w:bookmarkStart w:id="12" w:name="_Hlk168650526"/>
            <w:r w:rsidR="0054316F" w:rsidRPr="00A15233">
              <w:rPr>
                <w:rFonts w:ascii="Myriad Pro" w:hAnsi="Myriad Pro" w:cs="Arial"/>
              </w:rPr>
              <w:t>z</w:t>
            </w:r>
            <w:r w:rsidRPr="00A15233">
              <w:rPr>
                <w:rFonts w:ascii="Myriad Pro" w:hAnsi="Myriad Pro" w:cs="Arial"/>
              </w:rPr>
              <w:t>e środków krajowych lub innych źródeł</w:t>
            </w:r>
            <w:bookmarkEnd w:id="12"/>
            <w:r w:rsidRPr="00A15233">
              <w:rPr>
                <w:rFonts w:ascii="Myriad Pro" w:hAnsi="Myriad Pro" w:cs="Arial"/>
              </w:rPr>
              <w:t>.</w:t>
            </w:r>
          </w:p>
          <w:p w14:paraId="31EA344E" w14:textId="17C1E3F9" w:rsidR="00CF6DA1" w:rsidRPr="00A15233" w:rsidRDefault="00C30290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Ocenie podlega związek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 xml:space="preserve"> (dopełnianie się)</w:t>
            </w:r>
            <w:r w:rsidRPr="00A15233">
              <w:rPr>
                <w:rStyle w:val="markedcontent"/>
                <w:rFonts w:ascii="Myriad Pro" w:hAnsi="Myriad Pro" w:cs="Arial"/>
              </w:rPr>
              <w:t xml:space="preserve"> projektu z innymi projektami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 xml:space="preserve"> prowadzący do realizacji określonego celu.</w:t>
            </w:r>
          </w:p>
          <w:p w14:paraId="2C2089D1" w14:textId="56FEFE31" w:rsidR="00CF6DA1" w:rsidRPr="00A15233" w:rsidRDefault="00CF6DA1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Warunkiem koniecznym do </w:t>
            </w:r>
            <w:r w:rsidR="008E5FBB" w:rsidRPr="00A15233">
              <w:rPr>
                <w:rStyle w:val="markedcontent"/>
                <w:rFonts w:ascii="Myriad Pro" w:hAnsi="Myriad Pro" w:cs="Arial"/>
              </w:rPr>
              <w:t>uznania</w:t>
            </w:r>
            <w:r w:rsidRPr="00A15233">
              <w:rPr>
                <w:rStyle w:val="markedcontent"/>
                <w:rFonts w:ascii="Myriad Pro" w:hAnsi="Myriad Pro" w:cs="Arial"/>
              </w:rPr>
              <w:t xml:space="preserve"> projektów jako komplementarnych jest ich uzupełniający się charakter</w:t>
            </w:r>
            <w:r w:rsidR="008E5FBB" w:rsidRPr="00A15233">
              <w:rPr>
                <w:rStyle w:val="markedcontent"/>
                <w:rFonts w:ascii="Myriad Pro" w:hAnsi="Myriad Pro" w:cs="Arial"/>
              </w:rPr>
              <w:t xml:space="preserve"> i </w:t>
            </w:r>
            <w:r w:rsidRPr="00A15233">
              <w:rPr>
                <w:rStyle w:val="markedcontent"/>
                <w:rFonts w:ascii="Myriad Pro" w:hAnsi="Myriad Pro" w:cs="Arial"/>
              </w:rPr>
              <w:t>przyczynia</w:t>
            </w:r>
            <w:r w:rsidR="008E5FBB" w:rsidRPr="00A15233">
              <w:rPr>
                <w:rStyle w:val="markedcontent"/>
                <w:rFonts w:ascii="Myriad Pro" w:hAnsi="Myriad Pro" w:cs="Arial"/>
              </w:rPr>
              <w:t>nie</w:t>
            </w:r>
            <w:r w:rsidRPr="00A15233">
              <w:rPr>
                <w:rStyle w:val="markedcontent"/>
                <w:rFonts w:ascii="Myriad Pro" w:hAnsi="Myriad Pro" w:cs="Arial"/>
              </w:rPr>
              <w:t xml:space="preserve"> się do osiągnięcia dodatkowych korzyści</w:t>
            </w:r>
            <w:r w:rsidR="008E5FBB" w:rsidRPr="00A15233">
              <w:rPr>
                <w:rStyle w:val="markedcontent"/>
                <w:rFonts w:ascii="Myriad Pro" w:hAnsi="Myriad Pro" w:cs="Arial"/>
              </w:rPr>
              <w:t>, takich jak</w:t>
            </w:r>
            <w:r w:rsidRPr="00A15233">
              <w:rPr>
                <w:rStyle w:val="markedcontent"/>
                <w:rFonts w:ascii="Myriad Pro" w:hAnsi="Myriad Pro" w:cs="Arial"/>
              </w:rPr>
              <w:t xml:space="preserve">:  </w:t>
            </w:r>
          </w:p>
          <w:p w14:paraId="670106A3" w14:textId="04540B0B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oszczędność środków,</w:t>
            </w:r>
          </w:p>
          <w:p w14:paraId="2D6882D8" w14:textId="39C9130F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oszczędność czasu (uzyskiwanie określonych rezultatów w krótszym okresie czasu),</w:t>
            </w:r>
          </w:p>
          <w:p w14:paraId="1D7053F7" w14:textId="29C4047E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ułatwienie realizacji kolejnego (komplementarnego) przedsięwzięcia;</w:t>
            </w:r>
          </w:p>
          <w:p w14:paraId="7951E6BF" w14:textId="24A820FE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dodatkowe/ lepsze/ trwalsze produkty i rezultaty;</w:t>
            </w:r>
          </w:p>
          <w:p w14:paraId="560E1A2E" w14:textId="4E97BE20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wyższa użyteczność usług;</w:t>
            </w:r>
          </w:p>
          <w:p w14:paraId="6769615B" w14:textId="100AA7E7" w:rsidR="00CF6DA1" w:rsidRPr="00A15233" w:rsidRDefault="008E5FBB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lastRenderedPageBreak/>
              <w:t xml:space="preserve">- </w:t>
            </w:r>
            <w:r w:rsidR="00CF6DA1" w:rsidRPr="00A15233">
              <w:rPr>
                <w:rStyle w:val="markedcontent"/>
                <w:rFonts w:ascii="Myriad Pro" w:hAnsi="Myriad Pro" w:cs="Arial"/>
              </w:rPr>
              <w:t>skuteczniejsze zaspokojenie potrzeb (rozwiązanie problemów/ odpowiedź na wyzwania rozwojowe).</w:t>
            </w:r>
          </w:p>
          <w:p w14:paraId="1A94F511" w14:textId="77777777" w:rsidR="00C30290" w:rsidRPr="00593E7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Zasady oceny:</w:t>
            </w:r>
          </w:p>
          <w:p w14:paraId="5F8A5D6C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EFDA476" w14:textId="4237CF89" w:rsidR="0001170B" w:rsidRPr="00593E73" w:rsidRDefault="0001170B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5A2EE6AD" w14:textId="2CA05C32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Sposób weryfikacji kryterium</w:t>
            </w:r>
          </w:p>
          <w:p w14:paraId="54547102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Kryterium punktowe </w:t>
            </w:r>
          </w:p>
          <w:p w14:paraId="468044B9" w14:textId="77777777" w:rsidR="00C30290" w:rsidRPr="00A15233" w:rsidRDefault="00C30290" w:rsidP="00A1523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5 pkt spełnia kryterium,</w:t>
            </w:r>
          </w:p>
          <w:p w14:paraId="41D955BB" w14:textId="77777777" w:rsidR="00C30290" w:rsidRPr="00A15233" w:rsidRDefault="00C30290" w:rsidP="00A1523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0 pkt nie spełnia kryterium.</w:t>
            </w:r>
          </w:p>
          <w:p w14:paraId="49BACFAF" w14:textId="77777777" w:rsidR="00C30290" w:rsidRPr="00A15233" w:rsidRDefault="00C30290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nie  jest konieczne do przyznania dofinansowania.</w:t>
            </w:r>
          </w:p>
          <w:p w14:paraId="1EBE43DE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43E6695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68F207D1" w14:textId="77777777" w:rsidR="00C30290" w:rsidRPr="00A15233" w:rsidRDefault="00C30290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bookmarkEnd w:id="11"/>
    </w:tbl>
    <w:p w14:paraId="58E3D6B1" w14:textId="77777777" w:rsidR="009118B4" w:rsidRPr="00A15233" w:rsidRDefault="009118B4" w:rsidP="00A15233">
      <w:pPr>
        <w:spacing w:after="0" w:line="360" w:lineRule="auto"/>
        <w:contextualSpacing/>
        <w:rPr>
          <w:rFonts w:ascii="Myriad Pro" w:hAnsi="Myriad Pro"/>
        </w:rPr>
      </w:pPr>
    </w:p>
    <w:p w14:paraId="37B01A52" w14:textId="55BAC2CC" w:rsidR="007757E3" w:rsidRDefault="007757E3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78CFFC80" w14:textId="5E16A605" w:rsidR="00BC4244" w:rsidRDefault="00BC4244" w:rsidP="00BC4244"/>
    <w:p w14:paraId="25EC00D5" w14:textId="04654604" w:rsidR="00BC4244" w:rsidRDefault="00BC4244" w:rsidP="00BC4244"/>
    <w:p w14:paraId="3C3BB2D6" w14:textId="0359FC5B" w:rsidR="00BC4244" w:rsidRDefault="00BC4244" w:rsidP="00BC4244"/>
    <w:p w14:paraId="2E32D127" w14:textId="23E90150" w:rsidR="00BC4244" w:rsidRDefault="00BC4244" w:rsidP="00BC4244"/>
    <w:p w14:paraId="7EA6ADC3" w14:textId="77777777" w:rsidR="00BC4244" w:rsidRPr="00BC4244" w:rsidRDefault="00BC4244" w:rsidP="00BC4244"/>
    <w:p w14:paraId="79EE8358" w14:textId="1A484A01" w:rsidR="007757E3" w:rsidRPr="00A15233" w:rsidRDefault="007757E3" w:rsidP="00A15233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</w:rPr>
      </w:pPr>
      <w:bookmarkStart w:id="13" w:name="_Toc141356754"/>
      <w:bookmarkStart w:id="14" w:name="_Toc207027541"/>
      <w:r w:rsidRPr="00A15233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A15233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3B62DF" w:rsidRPr="00A15233">
        <w:rPr>
          <w:rFonts w:ascii="Myriad Pro" w:hAnsi="Myriad Pro"/>
          <w:b/>
          <w:i w:val="0"/>
          <w:noProof/>
          <w:color w:val="auto"/>
          <w:sz w:val="22"/>
        </w:rPr>
        <w:t>3</w:t>
      </w:r>
      <w:r w:rsidRPr="00A15233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A15233">
        <w:rPr>
          <w:rFonts w:ascii="Myriad Pro" w:hAnsi="Myriad Pro"/>
          <w:b/>
          <w:i w:val="0"/>
          <w:color w:val="auto"/>
          <w:sz w:val="22"/>
        </w:rPr>
        <w:t xml:space="preserve"> Kryterium specyficzne strategiczne</w:t>
      </w:r>
      <w:bookmarkEnd w:id="13"/>
      <w:bookmarkEnd w:id="14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7757E3" w:rsidRPr="00A15233" w14:paraId="2CEE3052" w14:textId="77777777" w:rsidTr="004911C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31B2B7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</w:rPr>
              <w:t>Kolumna pierwsza</w:t>
            </w:r>
            <w:r w:rsidRPr="00A15233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A1F81C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druga</w:t>
            </w:r>
          </w:p>
          <w:p w14:paraId="57B83E03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2FCBE3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trzecia</w:t>
            </w:r>
          </w:p>
          <w:p w14:paraId="0EAD924B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D1FE05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czwarta</w:t>
            </w:r>
          </w:p>
          <w:p w14:paraId="1A0AD731" w14:textId="77777777" w:rsidR="007757E3" w:rsidRPr="00A15233" w:rsidRDefault="007757E3" w:rsidP="00A15233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757E3" w:rsidRPr="00A15233" w14:paraId="4AFC35FA" w14:textId="77777777" w:rsidTr="004911C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8C07223" w14:textId="77777777" w:rsidR="007757E3" w:rsidRPr="00A15233" w:rsidRDefault="00A9020B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19E772F9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F326E28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2CB8DB1C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Zrównoważony rozwój województwa </w:t>
            </w:r>
          </w:p>
          <w:p w14:paraId="4ABA8E33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1EE09E0" w14:textId="77777777" w:rsidR="007757E3" w:rsidRPr="00593E7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Definicja kryterium:</w:t>
            </w:r>
          </w:p>
          <w:p w14:paraId="53FDBDED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486C0823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Zachodniopomorskiego do roku 2030, Planu Zagospodarowania Przestrzennego WZ, Polityki ochrony zdrowia województwa zachodniopomorskiego wdrażanej w ramach Zachodniopomorskiego Modelu Programowania Rozwoju.</w:t>
            </w:r>
          </w:p>
          <w:p w14:paraId="7380F4CA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353BCD90" w14:textId="77777777" w:rsidR="007757E3" w:rsidRPr="00593E7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Zasady oceny:</w:t>
            </w:r>
          </w:p>
          <w:p w14:paraId="5249E19B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7760DE68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A413996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34B086F" w14:textId="77777777" w:rsidR="007757E3" w:rsidRPr="00593E7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Opis znaczenia kryterium:</w:t>
            </w:r>
          </w:p>
          <w:p w14:paraId="408F551A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55C0AAEC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oceniane jest przez panel strategiczny.</w:t>
            </w:r>
          </w:p>
          <w:p w14:paraId="5B6A0FD3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0EEE07AB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5CA8E1D1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Kryterium punktowe: </w:t>
            </w:r>
          </w:p>
          <w:p w14:paraId="55EBFFB1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59BD114D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</w:t>
            </w:r>
            <w:r w:rsidRPr="00A15233">
              <w:rPr>
                <w:rFonts w:ascii="Myriad Pro" w:hAnsi="Myriad Pro" w:cs="Arial"/>
              </w:rPr>
              <w:lastRenderedPageBreak/>
              <w:t>ochrony zdrowia województwa zachodniopomorskiego wdrażanej w ramach Zachodniopomorskiego Modelu Programowania Rozwoju</w:t>
            </w:r>
          </w:p>
          <w:p w14:paraId="454D954F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4C65C579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ochrony zdrowia województwa zachodniopomorskiego wdrażanej w ramach Zachodniopomorskiego Modelu Programowania Rozwoju </w:t>
            </w:r>
          </w:p>
          <w:p w14:paraId="7755A1A0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2B265BD5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Zachodniopomorskiego do roku 2030, Planu Zagospodarowania Przestrzennego WZ, Polityki ochrony zdrowia województwa zachodniopomorskiego wdrażanej w ramach Zachodniopomorskiego Modelu Programowania Rozwoju</w:t>
            </w:r>
          </w:p>
          <w:p w14:paraId="799DB2A6" w14:textId="77777777" w:rsidR="007757E3" w:rsidRPr="00A15233" w:rsidRDefault="007757E3" w:rsidP="00A15233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                 0 pkt nie spełnia kryterium (brak wpływu na realizację Strategii Rozwoju Województwa</w:t>
            </w:r>
          </w:p>
          <w:p w14:paraId="31DB73F4" w14:textId="77777777" w:rsidR="007757E3" w:rsidRPr="00A15233" w:rsidRDefault="007757E3" w:rsidP="00A15233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ochrony zdrowia województwa zachodniopomorskiego wdrażanej w ramach Zachodniopomorskiego Modelu Programowania Rozwoju). W </w:t>
            </w:r>
            <w:r w:rsidRPr="00A15233">
              <w:rPr>
                <w:rFonts w:ascii="Myriad Pro" w:hAnsi="Myriad Pro" w:cs="Arial"/>
              </w:rPr>
              <w:lastRenderedPageBreak/>
              <w:t>uzasadnionych przypadkach IZ FEPZ 2021-2027 może zrezygnować z przeprowadzania oceny strategicznej.</w:t>
            </w:r>
          </w:p>
        </w:tc>
      </w:tr>
    </w:tbl>
    <w:p w14:paraId="48AF8598" w14:textId="77777777" w:rsidR="00D72DE7" w:rsidRPr="00A15233" w:rsidRDefault="00D72DE7" w:rsidP="00A15233">
      <w:pPr>
        <w:spacing w:after="0" w:line="360" w:lineRule="auto"/>
        <w:contextualSpacing/>
        <w:rPr>
          <w:rFonts w:ascii="Myriad Pro" w:hAnsi="Myriad Pro"/>
        </w:rPr>
      </w:pPr>
    </w:p>
    <w:sectPr w:rsidR="00D72DE7" w:rsidRPr="00A15233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0BD4F" w14:textId="77777777" w:rsidR="00363C69" w:rsidRDefault="00363C69" w:rsidP="007D1CB1">
      <w:pPr>
        <w:spacing w:after="0" w:line="240" w:lineRule="auto"/>
      </w:pPr>
      <w:r>
        <w:separator/>
      </w:r>
    </w:p>
  </w:endnote>
  <w:endnote w:type="continuationSeparator" w:id="0">
    <w:p w14:paraId="35E4C415" w14:textId="77777777" w:rsidR="00363C69" w:rsidRDefault="00363C69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13846A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CBA423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BC1FD" w14:textId="77777777" w:rsidR="00363C69" w:rsidRDefault="00363C69" w:rsidP="007D1CB1">
      <w:pPr>
        <w:spacing w:after="0" w:line="240" w:lineRule="auto"/>
      </w:pPr>
      <w:r>
        <w:separator/>
      </w:r>
    </w:p>
  </w:footnote>
  <w:footnote w:type="continuationSeparator" w:id="0">
    <w:p w14:paraId="532422EE" w14:textId="77777777" w:rsidR="00363C69" w:rsidRDefault="00363C69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C4AC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B12449" wp14:editId="7AC9F535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DDCC89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6DA"/>
    <w:multiLevelType w:val="hybridMultilevel"/>
    <w:tmpl w:val="A71A2ECC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AA42A6"/>
    <w:multiLevelType w:val="hybridMultilevel"/>
    <w:tmpl w:val="CB6A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0E0E9F"/>
    <w:multiLevelType w:val="hybridMultilevel"/>
    <w:tmpl w:val="AACA9710"/>
    <w:lvl w:ilvl="0" w:tplc="4CFCDF0E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777AC"/>
    <w:multiLevelType w:val="hybridMultilevel"/>
    <w:tmpl w:val="A0740894"/>
    <w:lvl w:ilvl="0" w:tplc="27CAE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1F2B1A"/>
    <w:multiLevelType w:val="hybridMultilevel"/>
    <w:tmpl w:val="EFECC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845D7D"/>
    <w:multiLevelType w:val="hybridMultilevel"/>
    <w:tmpl w:val="96AE3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2A1D"/>
    <w:multiLevelType w:val="hybridMultilevel"/>
    <w:tmpl w:val="0F4E8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433CD"/>
    <w:multiLevelType w:val="hybridMultilevel"/>
    <w:tmpl w:val="689483B8"/>
    <w:lvl w:ilvl="0" w:tplc="B5F047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C2B36"/>
    <w:multiLevelType w:val="hybridMultilevel"/>
    <w:tmpl w:val="24D8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B83710"/>
    <w:multiLevelType w:val="hybridMultilevel"/>
    <w:tmpl w:val="CF207844"/>
    <w:lvl w:ilvl="0" w:tplc="B5F047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F53BE"/>
    <w:multiLevelType w:val="hybridMultilevel"/>
    <w:tmpl w:val="AB6E1106"/>
    <w:lvl w:ilvl="0" w:tplc="B5F047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D0842"/>
    <w:multiLevelType w:val="hybridMultilevel"/>
    <w:tmpl w:val="5E9A9BBE"/>
    <w:lvl w:ilvl="0" w:tplc="B5F047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A58B3"/>
    <w:multiLevelType w:val="hybridMultilevel"/>
    <w:tmpl w:val="302C79D6"/>
    <w:lvl w:ilvl="0" w:tplc="084C98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C5B1C"/>
    <w:multiLevelType w:val="hybridMultilevel"/>
    <w:tmpl w:val="C80C05D8"/>
    <w:lvl w:ilvl="0" w:tplc="084C98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4B5A7C"/>
    <w:multiLevelType w:val="hybridMultilevel"/>
    <w:tmpl w:val="ECEEEFA4"/>
    <w:lvl w:ilvl="0" w:tplc="2EAE368A">
      <w:start w:val="1"/>
      <w:numFmt w:val="decimal"/>
      <w:lvlText w:val="%1."/>
      <w:lvlJc w:val="left"/>
      <w:pPr>
        <w:ind w:left="720" w:hanging="360"/>
      </w:pPr>
      <w:rPr>
        <w:rFonts w:ascii="Myriad Pro" w:eastAsia="MyriadPro-Regular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36"/>
  </w:num>
  <w:num w:numId="4">
    <w:abstractNumId w:val="38"/>
  </w:num>
  <w:num w:numId="5">
    <w:abstractNumId w:val="10"/>
  </w:num>
  <w:num w:numId="6">
    <w:abstractNumId w:val="35"/>
  </w:num>
  <w:num w:numId="7">
    <w:abstractNumId w:val="34"/>
  </w:num>
  <w:num w:numId="8">
    <w:abstractNumId w:val="7"/>
  </w:num>
  <w:num w:numId="9">
    <w:abstractNumId w:val="6"/>
  </w:num>
  <w:num w:numId="10">
    <w:abstractNumId w:val="22"/>
  </w:num>
  <w:num w:numId="11">
    <w:abstractNumId w:val="11"/>
  </w:num>
  <w:num w:numId="12">
    <w:abstractNumId w:val="26"/>
  </w:num>
  <w:num w:numId="13">
    <w:abstractNumId w:val="16"/>
  </w:num>
  <w:num w:numId="14">
    <w:abstractNumId w:val="4"/>
  </w:num>
  <w:num w:numId="15">
    <w:abstractNumId w:val="14"/>
  </w:num>
  <w:num w:numId="16">
    <w:abstractNumId w:val="39"/>
  </w:num>
  <w:num w:numId="17">
    <w:abstractNumId w:val="27"/>
  </w:num>
  <w:num w:numId="18">
    <w:abstractNumId w:val="1"/>
  </w:num>
  <w:num w:numId="19">
    <w:abstractNumId w:val="29"/>
  </w:num>
  <w:num w:numId="20">
    <w:abstractNumId w:val="31"/>
  </w:num>
  <w:num w:numId="21">
    <w:abstractNumId w:val="2"/>
  </w:num>
  <w:num w:numId="22">
    <w:abstractNumId w:val="9"/>
  </w:num>
  <w:num w:numId="23">
    <w:abstractNumId w:val="5"/>
  </w:num>
  <w:num w:numId="24">
    <w:abstractNumId w:val="21"/>
  </w:num>
  <w:num w:numId="25">
    <w:abstractNumId w:val="0"/>
  </w:num>
  <w:num w:numId="26">
    <w:abstractNumId w:val="33"/>
  </w:num>
  <w:num w:numId="27">
    <w:abstractNumId w:val="37"/>
  </w:num>
  <w:num w:numId="28">
    <w:abstractNumId w:val="19"/>
  </w:num>
  <w:num w:numId="29">
    <w:abstractNumId w:val="17"/>
  </w:num>
  <w:num w:numId="30">
    <w:abstractNumId w:val="9"/>
  </w:num>
  <w:num w:numId="31">
    <w:abstractNumId w:val="18"/>
  </w:num>
  <w:num w:numId="32">
    <w:abstractNumId w:val="30"/>
  </w:num>
  <w:num w:numId="33">
    <w:abstractNumId w:val="32"/>
  </w:num>
  <w:num w:numId="34">
    <w:abstractNumId w:val="24"/>
  </w:num>
  <w:num w:numId="35">
    <w:abstractNumId w:val="13"/>
  </w:num>
  <w:num w:numId="36">
    <w:abstractNumId w:val="12"/>
  </w:num>
  <w:num w:numId="37">
    <w:abstractNumId w:val="28"/>
  </w:num>
  <w:num w:numId="38">
    <w:abstractNumId w:val="15"/>
  </w:num>
  <w:num w:numId="39">
    <w:abstractNumId w:val="20"/>
  </w:num>
  <w:num w:numId="40">
    <w:abstractNumId w:val="8"/>
  </w:num>
  <w:num w:numId="41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Hołubczat">
    <w15:presenceInfo w15:providerId="AD" w15:userId="S-1-5-21-3087080317-885096783-902502968-173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2D42"/>
    <w:rsid w:val="00004C6B"/>
    <w:rsid w:val="0001170B"/>
    <w:rsid w:val="00032529"/>
    <w:rsid w:val="00035A2A"/>
    <w:rsid w:val="00040152"/>
    <w:rsid w:val="000412FB"/>
    <w:rsid w:val="00043162"/>
    <w:rsid w:val="000464EE"/>
    <w:rsid w:val="00051234"/>
    <w:rsid w:val="00062D42"/>
    <w:rsid w:val="00066B34"/>
    <w:rsid w:val="0006761A"/>
    <w:rsid w:val="00071D8E"/>
    <w:rsid w:val="00073860"/>
    <w:rsid w:val="0007393B"/>
    <w:rsid w:val="00081A6A"/>
    <w:rsid w:val="000846C2"/>
    <w:rsid w:val="00086E5C"/>
    <w:rsid w:val="00087285"/>
    <w:rsid w:val="000A1813"/>
    <w:rsid w:val="000A1B5B"/>
    <w:rsid w:val="000A377C"/>
    <w:rsid w:val="000A7A57"/>
    <w:rsid w:val="000B118D"/>
    <w:rsid w:val="000B77BB"/>
    <w:rsid w:val="000C6C53"/>
    <w:rsid w:val="000D2322"/>
    <w:rsid w:val="000E203B"/>
    <w:rsid w:val="000E291A"/>
    <w:rsid w:val="000E2949"/>
    <w:rsid w:val="000E6A71"/>
    <w:rsid w:val="000E75DA"/>
    <w:rsid w:val="000F2041"/>
    <w:rsid w:val="000F5DA7"/>
    <w:rsid w:val="000F7404"/>
    <w:rsid w:val="001047F2"/>
    <w:rsid w:val="001062AB"/>
    <w:rsid w:val="00110F44"/>
    <w:rsid w:val="00111172"/>
    <w:rsid w:val="00114259"/>
    <w:rsid w:val="00117B1A"/>
    <w:rsid w:val="00123315"/>
    <w:rsid w:val="00125360"/>
    <w:rsid w:val="00133DAA"/>
    <w:rsid w:val="001355EB"/>
    <w:rsid w:val="00141545"/>
    <w:rsid w:val="00143416"/>
    <w:rsid w:val="00144397"/>
    <w:rsid w:val="00145040"/>
    <w:rsid w:val="00145197"/>
    <w:rsid w:val="0014720F"/>
    <w:rsid w:val="00157794"/>
    <w:rsid w:val="00162F9B"/>
    <w:rsid w:val="0017318E"/>
    <w:rsid w:val="00173809"/>
    <w:rsid w:val="00182B0C"/>
    <w:rsid w:val="001842B9"/>
    <w:rsid w:val="00185439"/>
    <w:rsid w:val="001A1128"/>
    <w:rsid w:val="001A2B2B"/>
    <w:rsid w:val="001A5525"/>
    <w:rsid w:val="001A7499"/>
    <w:rsid w:val="001A74DB"/>
    <w:rsid w:val="001B2CB2"/>
    <w:rsid w:val="001B3982"/>
    <w:rsid w:val="001B3DC2"/>
    <w:rsid w:val="001C4BF6"/>
    <w:rsid w:val="001C5A76"/>
    <w:rsid w:val="001D02E7"/>
    <w:rsid w:val="001E049A"/>
    <w:rsid w:val="001F1003"/>
    <w:rsid w:val="001F19A7"/>
    <w:rsid w:val="001F72DA"/>
    <w:rsid w:val="00201564"/>
    <w:rsid w:val="00205EA7"/>
    <w:rsid w:val="00207FDE"/>
    <w:rsid w:val="002139D0"/>
    <w:rsid w:val="00214C16"/>
    <w:rsid w:val="002161AE"/>
    <w:rsid w:val="00222297"/>
    <w:rsid w:val="00223FCE"/>
    <w:rsid w:val="002252EB"/>
    <w:rsid w:val="002263E1"/>
    <w:rsid w:val="002276E3"/>
    <w:rsid w:val="0023380B"/>
    <w:rsid w:val="00236E86"/>
    <w:rsid w:val="002405CE"/>
    <w:rsid w:val="00250EFD"/>
    <w:rsid w:val="002608B9"/>
    <w:rsid w:val="00263392"/>
    <w:rsid w:val="002641D3"/>
    <w:rsid w:val="00264A6E"/>
    <w:rsid w:val="00267A75"/>
    <w:rsid w:val="0027237F"/>
    <w:rsid w:val="0027371F"/>
    <w:rsid w:val="00275CC3"/>
    <w:rsid w:val="002801BE"/>
    <w:rsid w:val="00280659"/>
    <w:rsid w:val="00284BA5"/>
    <w:rsid w:val="00285B62"/>
    <w:rsid w:val="00286304"/>
    <w:rsid w:val="002863C8"/>
    <w:rsid w:val="0028731D"/>
    <w:rsid w:val="00290AB3"/>
    <w:rsid w:val="00291D4C"/>
    <w:rsid w:val="0029394E"/>
    <w:rsid w:val="00294637"/>
    <w:rsid w:val="0029507C"/>
    <w:rsid w:val="002A1853"/>
    <w:rsid w:val="002A387F"/>
    <w:rsid w:val="002A4290"/>
    <w:rsid w:val="002A431A"/>
    <w:rsid w:val="002A492F"/>
    <w:rsid w:val="002A50D2"/>
    <w:rsid w:val="002A5141"/>
    <w:rsid w:val="002A5482"/>
    <w:rsid w:val="002A5F43"/>
    <w:rsid w:val="002B14CF"/>
    <w:rsid w:val="002B30C1"/>
    <w:rsid w:val="002B58DC"/>
    <w:rsid w:val="002B7603"/>
    <w:rsid w:val="002C51D3"/>
    <w:rsid w:val="002D028B"/>
    <w:rsid w:val="002D13D5"/>
    <w:rsid w:val="002E0838"/>
    <w:rsid w:val="002E12C3"/>
    <w:rsid w:val="00306D4F"/>
    <w:rsid w:val="00311618"/>
    <w:rsid w:val="0031273F"/>
    <w:rsid w:val="00313B37"/>
    <w:rsid w:val="00315E59"/>
    <w:rsid w:val="003258BB"/>
    <w:rsid w:val="003269CE"/>
    <w:rsid w:val="003310BD"/>
    <w:rsid w:val="003356F3"/>
    <w:rsid w:val="0034479C"/>
    <w:rsid w:val="00347669"/>
    <w:rsid w:val="0035046B"/>
    <w:rsid w:val="0035322B"/>
    <w:rsid w:val="00356D9B"/>
    <w:rsid w:val="00363955"/>
    <w:rsid w:val="00363C69"/>
    <w:rsid w:val="00367C3B"/>
    <w:rsid w:val="003705FD"/>
    <w:rsid w:val="0037270A"/>
    <w:rsid w:val="00373FD8"/>
    <w:rsid w:val="00376FAA"/>
    <w:rsid w:val="0038136C"/>
    <w:rsid w:val="00386382"/>
    <w:rsid w:val="00387D7D"/>
    <w:rsid w:val="00387EE5"/>
    <w:rsid w:val="00391003"/>
    <w:rsid w:val="00396529"/>
    <w:rsid w:val="003A2C93"/>
    <w:rsid w:val="003A2CC6"/>
    <w:rsid w:val="003B0E7A"/>
    <w:rsid w:val="003B2152"/>
    <w:rsid w:val="003B3238"/>
    <w:rsid w:val="003B55DC"/>
    <w:rsid w:val="003B62DF"/>
    <w:rsid w:val="003C3580"/>
    <w:rsid w:val="003C6E9F"/>
    <w:rsid w:val="003D3795"/>
    <w:rsid w:val="003D3CC8"/>
    <w:rsid w:val="003D480F"/>
    <w:rsid w:val="003D7B25"/>
    <w:rsid w:val="003E5324"/>
    <w:rsid w:val="003E6152"/>
    <w:rsid w:val="003F6D89"/>
    <w:rsid w:val="00401F93"/>
    <w:rsid w:val="004101F5"/>
    <w:rsid w:val="004161E1"/>
    <w:rsid w:val="00435002"/>
    <w:rsid w:val="00437F36"/>
    <w:rsid w:val="004441D3"/>
    <w:rsid w:val="00451CA3"/>
    <w:rsid w:val="004648A9"/>
    <w:rsid w:val="00474B0A"/>
    <w:rsid w:val="004810CF"/>
    <w:rsid w:val="00482F5A"/>
    <w:rsid w:val="004846EF"/>
    <w:rsid w:val="00484E15"/>
    <w:rsid w:val="004931B9"/>
    <w:rsid w:val="00497FA7"/>
    <w:rsid w:val="004A03C1"/>
    <w:rsid w:val="004A585D"/>
    <w:rsid w:val="004A6EDF"/>
    <w:rsid w:val="004A7D48"/>
    <w:rsid w:val="004B1AC8"/>
    <w:rsid w:val="004B44CC"/>
    <w:rsid w:val="004B4E20"/>
    <w:rsid w:val="004B6249"/>
    <w:rsid w:val="004C26B6"/>
    <w:rsid w:val="004C7393"/>
    <w:rsid w:val="004D1E1A"/>
    <w:rsid w:val="004D2220"/>
    <w:rsid w:val="004D2811"/>
    <w:rsid w:val="004D4513"/>
    <w:rsid w:val="004D6488"/>
    <w:rsid w:val="004D6EC7"/>
    <w:rsid w:val="004E5C88"/>
    <w:rsid w:val="004E634B"/>
    <w:rsid w:val="004E7E0E"/>
    <w:rsid w:val="004F17EC"/>
    <w:rsid w:val="004F28A2"/>
    <w:rsid w:val="004F4670"/>
    <w:rsid w:val="004F47D3"/>
    <w:rsid w:val="004F7968"/>
    <w:rsid w:val="00500171"/>
    <w:rsid w:val="0050055C"/>
    <w:rsid w:val="0050214A"/>
    <w:rsid w:val="00504261"/>
    <w:rsid w:val="00507CD5"/>
    <w:rsid w:val="00515BDB"/>
    <w:rsid w:val="00517695"/>
    <w:rsid w:val="005233AE"/>
    <w:rsid w:val="00531EB0"/>
    <w:rsid w:val="00533545"/>
    <w:rsid w:val="00534510"/>
    <w:rsid w:val="00536EFF"/>
    <w:rsid w:val="0054316F"/>
    <w:rsid w:val="00545AA5"/>
    <w:rsid w:val="00546871"/>
    <w:rsid w:val="00547B07"/>
    <w:rsid w:val="00555379"/>
    <w:rsid w:val="0055618A"/>
    <w:rsid w:val="00557524"/>
    <w:rsid w:val="00557F1F"/>
    <w:rsid w:val="005606BE"/>
    <w:rsid w:val="00563D37"/>
    <w:rsid w:val="005643C8"/>
    <w:rsid w:val="00564FEE"/>
    <w:rsid w:val="005740F5"/>
    <w:rsid w:val="005804A0"/>
    <w:rsid w:val="00586E1B"/>
    <w:rsid w:val="0059000C"/>
    <w:rsid w:val="005931E3"/>
    <w:rsid w:val="00593E73"/>
    <w:rsid w:val="005A22F7"/>
    <w:rsid w:val="005A34FE"/>
    <w:rsid w:val="005A4F27"/>
    <w:rsid w:val="005A7432"/>
    <w:rsid w:val="005B1848"/>
    <w:rsid w:val="005B4E57"/>
    <w:rsid w:val="005C0267"/>
    <w:rsid w:val="005C287F"/>
    <w:rsid w:val="005C518C"/>
    <w:rsid w:val="005C5E98"/>
    <w:rsid w:val="005C600A"/>
    <w:rsid w:val="005C6E97"/>
    <w:rsid w:val="005D095E"/>
    <w:rsid w:val="005D3E2B"/>
    <w:rsid w:val="005D3F6C"/>
    <w:rsid w:val="005E0EAE"/>
    <w:rsid w:val="005E13E2"/>
    <w:rsid w:val="005E45E6"/>
    <w:rsid w:val="005E521F"/>
    <w:rsid w:val="006030A3"/>
    <w:rsid w:val="00605112"/>
    <w:rsid w:val="00605AD0"/>
    <w:rsid w:val="006077F2"/>
    <w:rsid w:val="00610A8F"/>
    <w:rsid w:val="00611207"/>
    <w:rsid w:val="006203B3"/>
    <w:rsid w:val="006222B3"/>
    <w:rsid w:val="00637702"/>
    <w:rsid w:val="00645914"/>
    <w:rsid w:val="0065255D"/>
    <w:rsid w:val="00654317"/>
    <w:rsid w:val="00670277"/>
    <w:rsid w:val="00674C31"/>
    <w:rsid w:val="00677853"/>
    <w:rsid w:val="006800FE"/>
    <w:rsid w:val="00683B0A"/>
    <w:rsid w:val="006A244C"/>
    <w:rsid w:val="006A4FC9"/>
    <w:rsid w:val="006B43CA"/>
    <w:rsid w:val="006C342B"/>
    <w:rsid w:val="006C35F1"/>
    <w:rsid w:val="006C4635"/>
    <w:rsid w:val="006C5793"/>
    <w:rsid w:val="006D1833"/>
    <w:rsid w:val="006D43D2"/>
    <w:rsid w:val="006D5A88"/>
    <w:rsid w:val="006D671E"/>
    <w:rsid w:val="006E3097"/>
    <w:rsid w:val="006E3E5F"/>
    <w:rsid w:val="006E4E97"/>
    <w:rsid w:val="006F0D4F"/>
    <w:rsid w:val="006F2524"/>
    <w:rsid w:val="006F4D85"/>
    <w:rsid w:val="00703C26"/>
    <w:rsid w:val="007146A9"/>
    <w:rsid w:val="00720934"/>
    <w:rsid w:val="00722B63"/>
    <w:rsid w:val="00724F23"/>
    <w:rsid w:val="00731892"/>
    <w:rsid w:val="007342DE"/>
    <w:rsid w:val="007346DB"/>
    <w:rsid w:val="007353DC"/>
    <w:rsid w:val="00744E97"/>
    <w:rsid w:val="00746BB0"/>
    <w:rsid w:val="007534A0"/>
    <w:rsid w:val="00754569"/>
    <w:rsid w:val="00754B5D"/>
    <w:rsid w:val="007638CA"/>
    <w:rsid w:val="00765AAE"/>
    <w:rsid w:val="0076732D"/>
    <w:rsid w:val="00772DE9"/>
    <w:rsid w:val="0077409C"/>
    <w:rsid w:val="007757E3"/>
    <w:rsid w:val="00780F2D"/>
    <w:rsid w:val="007869C0"/>
    <w:rsid w:val="0079149D"/>
    <w:rsid w:val="00792D18"/>
    <w:rsid w:val="007932C2"/>
    <w:rsid w:val="007954A8"/>
    <w:rsid w:val="00797677"/>
    <w:rsid w:val="007A3DE9"/>
    <w:rsid w:val="007A58A1"/>
    <w:rsid w:val="007A7EC3"/>
    <w:rsid w:val="007B16ED"/>
    <w:rsid w:val="007B78A7"/>
    <w:rsid w:val="007C7CEC"/>
    <w:rsid w:val="007C7D55"/>
    <w:rsid w:val="007D1B99"/>
    <w:rsid w:val="007D1CB1"/>
    <w:rsid w:val="007D4F08"/>
    <w:rsid w:val="007D596C"/>
    <w:rsid w:val="007D5BAD"/>
    <w:rsid w:val="007D7D5F"/>
    <w:rsid w:val="007E228C"/>
    <w:rsid w:val="007E6E11"/>
    <w:rsid w:val="007E7827"/>
    <w:rsid w:val="007F187B"/>
    <w:rsid w:val="007F1942"/>
    <w:rsid w:val="007F307C"/>
    <w:rsid w:val="00800593"/>
    <w:rsid w:val="00801558"/>
    <w:rsid w:val="00803E44"/>
    <w:rsid w:val="0080472A"/>
    <w:rsid w:val="00813326"/>
    <w:rsid w:val="00820E80"/>
    <w:rsid w:val="00827F86"/>
    <w:rsid w:val="0083029C"/>
    <w:rsid w:val="0083070F"/>
    <w:rsid w:val="008322D4"/>
    <w:rsid w:val="00837431"/>
    <w:rsid w:val="008416B8"/>
    <w:rsid w:val="008507E1"/>
    <w:rsid w:val="008569A3"/>
    <w:rsid w:val="008602DB"/>
    <w:rsid w:val="00861931"/>
    <w:rsid w:val="0086480F"/>
    <w:rsid w:val="00865C48"/>
    <w:rsid w:val="0087173E"/>
    <w:rsid w:val="00880C9E"/>
    <w:rsid w:val="0088346B"/>
    <w:rsid w:val="00886396"/>
    <w:rsid w:val="008A06CB"/>
    <w:rsid w:val="008A3DF1"/>
    <w:rsid w:val="008A7381"/>
    <w:rsid w:val="008B0BF8"/>
    <w:rsid w:val="008B0E18"/>
    <w:rsid w:val="008B1972"/>
    <w:rsid w:val="008B57FF"/>
    <w:rsid w:val="008C2F13"/>
    <w:rsid w:val="008C33B0"/>
    <w:rsid w:val="008C546C"/>
    <w:rsid w:val="008D1F57"/>
    <w:rsid w:val="008D23C5"/>
    <w:rsid w:val="008D2F5D"/>
    <w:rsid w:val="008D383D"/>
    <w:rsid w:val="008D4A3F"/>
    <w:rsid w:val="008D59A0"/>
    <w:rsid w:val="008D5A6B"/>
    <w:rsid w:val="008D63DA"/>
    <w:rsid w:val="008D7A2F"/>
    <w:rsid w:val="008E42D1"/>
    <w:rsid w:val="008E5FBB"/>
    <w:rsid w:val="008E60BC"/>
    <w:rsid w:val="008E7FD9"/>
    <w:rsid w:val="008F4C11"/>
    <w:rsid w:val="009118B4"/>
    <w:rsid w:val="00912DA8"/>
    <w:rsid w:val="0091671D"/>
    <w:rsid w:val="00917A5E"/>
    <w:rsid w:val="00926B06"/>
    <w:rsid w:val="00932F94"/>
    <w:rsid w:val="00934AF4"/>
    <w:rsid w:val="00942A4D"/>
    <w:rsid w:val="00946A9C"/>
    <w:rsid w:val="0094782C"/>
    <w:rsid w:val="009506EA"/>
    <w:rsid w:val="009536E3"/>
    <w:rsid w:val="00955E87"/>
    <w:rsid w:val="0095697E"/>
    <w:rsid w:val="0097438C"/>
    <w:rsid w:val="00974FF1"/>
    <w:rsid w:val="00975E00"/>
    <w:rsid w:val="00984137"/>
    <w:rsid w:val="00987448"/>
    <w:rsid w:val="00992F4F"/>
    <w:rsid w:val="009931AE"/>
    <w:rsid w:val="00993940"/>
    <w:rsid w:val="009A1994"/>
    <w:rsid w:val="009A1BCC"/>
    <w:rsid w:val="009A7B02"/>
    <w:rsid w:val="009B0283"/>
    <w:rsid w:val="009B0DA9"/>
    <w:rsid w:val="009B5405"/>
    <w:rsid w:val="009B797A"/>
    <w:rsid w:val="009C2692"/>
    <w:rsid w:val="009C5AF4"/>
    <w:rsid w:val="009D06A2"/>
    <w:rsid w:val="009D0F7E"/>
    <w:rsid w:val="009D3B94"/>
    <w:rsid w:val="009D3F88"/>
    <w:rsid w:val="009D57C9"/>
    <w:rsid w:val="009D65C2"/>
    <w:rsid w:val="009E0D41"/>
    <w:rsid w:val="009E10AF"/>
    <w:rsid w:val="009E5503"/>
    <w:rsid w:val="009F16B5"/>
    <w:rsid w:val="009F3BAC"/>
    <w:rsid w:val="00A033BC"/>
    <w:rsid w:val="00A069BB"/>
    <w:rsid w:val="00A12926"/>
    <w:rsid w:val="00A1325F"/>
    <w:rsid w:val="00A15233"/>
    <w:rsid w:val="00A15AF5"/>
    <w:rsid w:val="00A16EFA"/>
    <w:rsid w:val="00A21535"/>
    <w:rsid w:val="00A22F4A"/>
    <w:rsid w:val="00A25AF0"/>
    <w:rsid w:val="00A2679D"/>
    <w:rsid w:val="00A3078B"/>
    <w:rsid w:val="00A30A77"/>
    <w:rsid w:val="00A32B36"/>
    <w:rsid w:val="00A40838"/>
    <w:rsid w:val="00A468F8"/>
    <w:rsid w:val="00A47E0B"/>
    <w:rsid w:val="00A51FD5"/>
    <w:rsid w:val="00A524AB"/>
    <w:rsid w:val="00A5573B"/>
    <w:rsid w:val="00A558E5"/>
    <w:rsid w:val="00A60EF8"/>
    <w:rsid w:val="00A611DE"/>
    <w:rsid w:val="00A633E7"/>
    <w:rsid w:val="00A6467B"/>
    <w:rsid w:val="00A70260"/>
    <w:rsid w:val="00A71DD7"/>
    <w:rsid w:val="00A72036"/>
    <w:rsid w:val="00A72DD2"/>
    <w:rsid w:val="00A730ED"/>
    <w:rsid w:val="00A74EA7"/>
    <w:rsid w:val="00A75A2B"/>
    <w:rsid w:val="00A82745"/>
    <w:rsid w:val="00A839A5"/>
    <w:rsid w:val="00A8517F"/>
    <w:rsid w:val="00A8690E"/>
    <w:rsid w:val="00A9020B"/>
    <w:rsid w:val="00AA43D1"/>
    <w:rsid w:val="00AA791D"/>
    <w:rsid w:val="00AC3E7F"/>
    <w:rsid w:val="00AC7613"/>
    <w:rsid w:val="00AC7D0C"/>
    <w:rsid w:val="00AE1BA3"/>
    <w:rsid w:val="00AE2DFF"/>
    <w:rsid w:val="00AE5249"/>
    <w:rsid w:val="00AE5753"/>
    <w:rsid w:val="00AE65CB"/>
    <w:rsid w:val="00AE66C5"/>
    <w:rsid w:val="00AE7BF5"/>
    <w:rsid w:val="00B01B90"/>
    <w:rsid w:val="00B03CEF"/>
    <w:rsid w:val="00B061D5"/>
    <w:rsid w:val="00B077C0"/>
    <w:rsid w:val="00B113FE"/>
    <w:rsid w:val="00B11632"/>
    <w:rsid w:val="00B142B9"/>
    <w:rsid w:val="00B17E70"/>
    <w:rsid w:val="00B21260"/>
    <w:rsid w:val="00B21DCF"/>
    <w:rsid w:val="00B2272D"/>
    <w:rsid w:val="00B23295"/>
    <w:rsid w:val="00B324AB"/>
    <w:rsid w:val="00B326B7"/>
    <w:rsid w:val="00B37FAF"/>
    <w:rsid w:val="00B421B2"/>
    <w:rsid w:val="00B45E95"/>
    <w:rsid w:val="00B45F17"/>
    <w:rsid w:val="00B465AE"/>
    <w:rsid w:val="00B47C43"/>
    <w:rsid w:val="00B51D14"/>
    <w:rsid w:val="00B54EDE"/>
    <w:rsid w:val="00B6405C"/>
    <w:rsid w:val="00B640B6"/>
    <w:rsid w:val="00B716FF"/>
    <w:rsid w:val="00B75CFD"/>
    <w:rsid w:val="00B8109D"/>
    <w:rsid w:val="00B838C6"/>
    <w:rsid w:val="00B922D3"/>
    <w:rsid w:val="00BA1634"/>
    <w:rsid w:val="00BA2181"/>
    <w:rsid w:val="00BA2327"/>
    <w:rsid w:val="00BA3B30"/>
    <w:rsid w:val="00BA4CEA"/>
    <w:rsid w:val="00BA62B4"/>
    <w:rsid w:val="00BB2927"/>
    <w:rsid w:val="00BC10E4"/>
    <w:rsid w:val="00BC27AA"/>
    <w:rsid w:val="00BC32B6"/>
    <w:rsid w:val="00BC4244"/>
    <w:rsid w:val="00BC4AB6"/>
    <w:rsid w:val="00BC6098"/>
    <w:rsid w:val="00BD1769"/>
    <w:rsid w:val="00BD6FC2"/>
    <w:rsid w:val="00BE06E0"/>
    <w:rsid w:val="00BE4180"/>
    <w:rsid w:val="00BF53C3"/>
    <w:rsid w:val="00BF5603"/>
    <w:rsid w:val="00C0190B"/>
    <w:rsid w:val="00C03602"/>
    <w:rsid w:val="00C05736"/>
    <w:rsid w:val="00C05C33"/>
    <w:rsid w:val="00C11F08"/>
    <w:rsid w:val="00C1598F"/>
    <w:rsid w:val="00C15CBA"/>
    <w:rsid w:val="00C24083"/>
    <w:rsid w:val="00C30290"/>
    <w:rsid w:val="00C30CDA"/>
    <w:rsid w:val="00C3446B"/>
    <w:rsid w:val="00C36264"/>
    <w:rsid w:val="00C36594"/>
    <w:rsid w:val="00C4050E"/>
    <w:rsid w:val="00C41DB0"/>
    <w:rsid w:val="00C477D6"/>
    <w:rsid w:val="00C5009E"/>
    <w:rsid w:val="00C5014E"/>
    <w:rsid w:val="00C527A7"/>
    <w:rsid w:val="00C6406B"/>
    <w:rsid w:val="00C677FC"/>
    <w:rsid w:val="00C72DB9"/>
    <w:rsid w:val="00C72E07"/>
    <w:rsid w:val="00C825B8"/>
    <w:rsid w:val="00C82BAC"/>
    <w:rsid w:val="00C8336F"/>
    <w:rsid w:val="00C83BCE"/>
    <w:rsid w:val="00C86C8D"/>
    <w:rsid w:val="00C87ED0"/>
    <w:rsid w:val="00C87F7C"/>
    <w:rsid w:val="00C91BC6"/>
    <w:rsid w:val="00C94317"/>
    <w:rsid w:val="00C963CE"/>
    <w:rsid w:val="00C96A63"/>
    <w:rsid w:val="00CA2089"/>
    <w:rsid w:val="00CA7132"/>
    <w:rsid w:val="00CB18F4"/>
    <w:rsid w:val="00CB322A"/>
    <w:rsid w:val="00CB4FDF"/>
    <w:rsid w:val="00CB6B0C"/>
    <w:rsid w:val="00CC536C"/>
    <w:rsid w:val="00CC597F"/>
    <w:rsid w:val="00CD5C16"/>
    <w:rsid w:val="00CD6831"/>
    <w:rsid w:val="00CE33B4"/>
    <w:rsid w:val="00CE5728"/>
    <w:rsid w:val="00CE6C47"/>
    <w:rsid w:val="00CE753D"/>
    <w:rsid w:val="00CF091C"/>
    <w:rsid w:val="00CF6DA1"/>
    <w:rsid w:val="00D0697E"/>
    <w:rsid w:val="00D104D6"/>
    <w:rsid w:val="00D1140D"/>
    <w:rsid w:val="00D14A5B"/>
    <w:rsid w:val="00D1646C"/>
    <w:rsid w:val="00D230A1"/>
    <w:rsid w:val="00D30AC1"/>
    <w:rsid w:val="00D337A4"/>
    <w:rsid w:val="00D37D4F"/>
    <w:rsid w:val="00D4123C"/>
    <w:rsid w:val="00D42D9E"/>
    <w:rsid w:val="00D45B92"/>
    <w:rsid w:val="00D46AF7"/>
    <w:rsid w:val="00D61469"/>
    <w:rsid w:val="00D6299E"/>
    <w:rsid w:val="00D63486"/>
    <w:rsid w:val="00D6446F"/>
    <w:rsid w:val="00D65718"/>
    <w:rsid w:val="00D677CB"/>
    <w:rsid w:val="00D727C1"/>
    <w:rsid w:val="00D72DE7"/>
    <w:rsid w:val="00D73D6A"/>
    <w:rsid w:val="00D83837"/>
    <w:rsid w:val="00D902E0"/>
    <w:rsid w:val="00D90E24"/>
    <w:rsid w:val="00D93D14"/>
    <w:rsid w:val="00D97882"/>
    <w:rsid w:val="00D97C71"/>
    <w:rsid w:val="00DA10E8"/>
    <w:rsid w:val="00DA1E99"/>
    <w:rsid w:val="00DA6938"/>
    <w:rsid w:val="00DA6D6C"/>
    <w:rsid w:val="00DB21D8"/>
    <w:rsid w:val="00DB4581"/>
    <w:rsid w:val="00DB4836"/>
    <w:rsid w:val="00DB74E7"/>
    <w:rsid w:val="00DC15F4"/>
    <w:rsid w:val="00DC3BC6"/>
    <w:rsid w:val="00DC40E2"/>
    <w:rsid w:val="00DC4B5A"/>
    <w:rsid w:val="00DC5BA2"/>
    <w:rsid w:val="00DD0BB5"/>
    <w:rsid w:val="00DD4902"/>
    <w:rsid w:val="00DD4FB0"/>
    <w:rsid w:val="00DD5B7D"/>
    <w:rsid w:val="00DD659D"/>
    <w:rsid w:val="00DE0695"/>
    <w:rsid w:val="00DE17C1"/>
    <w:rsid w:val="00DE20E3"/>
    <w:rsid w:val="00DE23A2"/>
    <w:rsid w:val="00DE3FCD"/>
    <w:rsid w:val="00DE72EE"/>
    <w:rsid w:val="00DF34C9"/>
    <w:rsid w:val="00DF384C"/>
    <w:rsid w:val="00DF7817"/>
    <w:rsid w:val="00E0253A"/>
    <w:rsid w:val="00E044EF"/>
    <w:rsid w:val="00E04F2E"/>
    <w:rsid w:val="00E10AD1"/>
    <w:rsid w:val="00E116C4"/>
    <w:rsid w:val="00E12906"/>
    <w:rsid w:val="00E13A74"/>
    <w:rsid w:val="00E23B03"/>
    <w:rsid w:val="00E32AC1"/>
    <w:rsid w:val="00E3468A"/>
    <w:rsid w:val="00E40FDC"/>
    <w:rsid w:val="00E42BED"/>
    <w:rsid w:val="00E504F8"/>
    <w:rsid w:val="00E53541"/>
    <w:rsid w:val="00E56FFB"/>
    <w:rsid w:val="00E623AB"/>
    <w:rsid w:val="00E74E64"/>
    <w:rsid w:val="00E80DC4"/>
    <w:rsid w:val="00E82401"/>
    <w:rsid w:val="00E905CC"/>
    <w:rsid w:val="00E95948"/>
    <w:rsid w:val="00EA2A53"/>
    <w:rsid w:val="00EA42B5"/>
    <w:rsid w:val="00EA4583"/>
    <w:rsid w:val="00EB5443"/>
    <w:rsid w:val="00EB5BBA"/>
    <w:rsid w:val="00EB649A"/>
    <w:rsid w:val="00EC0726"/>
    <w:rsid w:val="00EC11B8"/>
    <w:rsid w:val="00EC1A2C"/>
    <w:rsid w:val="00EC1A52"/>
    <w:rsid w:val="00EC5FE3"/>
    <w:rsid w:val="00EC6D19"/>
    <w:rsid w:val="00EC7148"/>
    <w:rsid w:val="00ED5413"/>
    <w:rsid w:val="00ED5BD0"/>
    <w:rsid w:val="00ED5FFD"/>
    <w:rsid w:val="00EE18B7"/>
    <w:rsid w:val="00EE3A3D"/>
    <w:rsid w:val="00EE421E"/>
    <w:rsid w:val="00EF445E"/>
    <w:rsid w:val="00F047EB"/>
    <w:rsid w:val="00F10C21"/>
    <w:rsid w:val="00F1422B"/>
    <w:rsid w:val="00F16E5C"/>
    <w:rsid w:val="00F21381"/>
    <w:rsid w:val="00F24B1D"/>
    <w:rsid w:val="00F25DB5"/>
    <w:rsid w:val="00F25E1B"/>
    <w:rsid w:val="00F30D59"/>
    <w:rsid w:val="00F3199D"/>
    <w:rsid w:val="00F3201A"/>
    <w:rsid w:val="00F40E22"/>
    <w:rsid w:val="00F41400"/>
    <w:rsid w:val="00F41451"/>
    <w:rsid w:val="00F414DD"/>
    <w:rsid w:val="00F42245"/>
    <w:rsid w:val="00F55EFF"/>
    <w:rsid w:val="00F66774"/>
    <w:rsid w:val="00F66F4F"/>
    <w:rsid w:val="00F76298"/>
    <w:rsid w:val="00F76E7A"/>
    <w:rsid w:val="00F80DED"/>
    <w:rsid w:val="00F87E4E"/>
    <w:rsid w:val="00F93B21"/>
    <w:rsid w:val="00FA1297"/>
    <w:rsid w:val="00FA6F59"/>
    <w:rsid w:val="00FB1B6C"/>
    <w:rsid w:val="00FB51F3"/>
    <w:rsid w:val="00FB5D53"/>
    <w:rsid w:val="00FB7E3D"/>
    <w:rsid w:val="00FC20D9"/>
    <w:rsid w:val="00FC57E2"/>
    <w:rsid w:val="00FC7600"/>
    <w:rsid w:val="00FE2D6D"/>
    <w:rsid w:val="00FE3260"/>
    <w:rsid w:val="00FF0C8E"/>
    <w:rsid w:val="00FF14CC"/>
    <w:rsid w:val="00FF1945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5D2595"/>
  <w15:docId w15:val="{08303F01-72EC-4AED-9AC4-C84761C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BA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86396"/>
  </w:style>
  <w:style w:type="character" w:customStyle="1" w:styleId="highlight">
    <w:name w:val="highlight"/>
    <w:basedOn w:val="Domylnaczcionkaakapitu"/>
    <w:rsid w:val="00886396"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D06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0697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0697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D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B47C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2B638-6BF4-424C-9F38-59FFD135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2875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15</cp:revision>
  <cp:lastPrinted>2024-05-08T06:37:00Z</cp:lastPrinted>
  <dcterms:created xsi:type="dcterms:W3CDTF">2025-05-26T09:27:00Z</dcterms:created>
  <dcterms:modified xsi:type="dcterms:W3CDTF">2025-08-25T13:18:00Z</dcterms:modified>
</cp:coreProperties>
</file>